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41453F" w14:textId="1DE4E5AA" w:rsidR="003328BE" w:rsidRPr="00F5793D" w:rsidRDefault="006615F7" w:rsidP="006615F7">
      <w:pPr>
        <w:keepLines/>
        <w:spacing w:before="200" w:after="0" w:line="288" w:lineRule="auto"/>
        <w:jc w:val="center"/>
        <w:outlineLvl w:val="8"/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</w:pPr>
      <w:r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val="x-none" w:eastAsia="x-none"/>
        </w:rPr>
        <w:t>SMLOUVA NA</w:t>
      </w:r>
      <w:r w:rsidR="00120499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 xml:space="preserve"> </w:t>
      </w:r>
      <w:r w:rsidR="008220E4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 xml:space="preserve">VÝSADBU </w:t>
      </w:r>
      <w:r w:rsidR="003328BE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>POROSTU</w:t>
      </w:r>
      <w:r w:rsidR="00120499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 xml:space="preserve"> A</w:t>
      </w:r>
      <w:r w:rsidR="0042192D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 xml:space="preserve"> </w:t>
      </w:r>
      <w:r w:rsidR="009A6E2A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>PÉČ</w:t>
      </w:r>
      <w:r w:rsidR="009A6E2A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>I</w:t>
      </w:r>
      <w:r w:rsidR="009A6E2A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 xml:space="preserve"> </w:t>
      </w:r>
      <w:r w:rsidR="003328BE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>O POROST</w:t>
      </w:r>
    </w:p>
    <w:p w14:paraId="070A774E" w14:textId="77777777" w:rsidR="006615F7" w:rsidRPr="00F5793D" w:rsidRDefault="0042192D" w:rsidP="006615F7">
      <w:pPr>
        <w:keepLines/>
        <w:spacing w:before="200" w:after="0" w:line="288" w:lineRule="auto"/>
        <w:jc w:val="center"/>
        <w:outlineLvl w:val="8"/>
        <w:rPr>
          <w:rFonts w:ascii="Arial" w:eastAsia="Times New Roman" w:hAnsi="Arial" w:cs="Arial"/>
          <w:i/>
          <w:iCs/>
          <w:color w:val="404040"/>
          <w:lang w:val="x-none" w:eastAsia="x-none"/>
        </w:rPr>
      </w:pPr>
      <w:r>
        <w:rPr>
          <w:rFonts w:ascii="Times New Roman" w:eastAsia="Times New Roman" w:hAnsi="Times New Roman" w:cs="Times New Roman"/>
          <w:b/>
          <w:iCs/>
          <w:color w:val="404040"/>
          <w:sz w:val="24"/>
          <w:szCs w:val="24"/>
          <w:lang w:eastAsia="x-none"/>
        </w:rPr>
        <w:t xml:space="preserve"> </w:t>
      </w:r>
      <w:r w:rsidR="006615F7" w:rsidRPr="006615F7">
        <w:rPr>
          <w:rFonts w:ascii="Times New Roman" w:eastAsia="Times New Roman" w:hAnsi="Times New Roman" w:cs="Times New Roman"/>
          <w:b/>
          <w:iCs/>
          <w:color w:val="404040"/>
          <w:sz w:val="24"/>
          <w:szCs w:val="24"/>
          <w:lang w:eastAsia="x-none"/>
        </w:rPr>
        <w:t xml:space="preserve"> </w:t>
      </w:r>
      <w:r w:rsidR="006615F7" w:rsidRPr="00F5793D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>(dále jen „smlouva“)</w:t>
      </w:r>
    </w:p>
    <w:p w14:paraId="378F90BA" w14:textId="77777777" w:rsidR="006615F7" w:rsidRPr="00F5793D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bCs/>
          <w:lang w:eastAsia="cs-CZ"/>
        </w:rPr>
        <w:t>uzavřená</w:t>
      </w:r>
    </w:p>
    <w:p w14:paraId="19AFFB8D" w14:textId="4A97A5D8" w:rsidR="006615F7" w:rsidRPr="00F5793D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podle § 2586 a násl. zákona č. 89/2012 Sb., občanský zákoník, </w:t>
      </w:r>
      <w:r w:rsidR="00B207E3">
        <w:rPr>
          <w:rFonts w:ascii="Arial" w:eastAsia="Times New Roman" w:hAnsi="Arial" w:cs="Arial"/>
          <w:lang w:eastAsia="cs-CZ"/>
        </w:rPr>
        <w:t>ve znění pozdějších předpisů</w:t>
      </w:r>
    </w:p>
    <w:p w14:paraId="0F520ABF" w14:textId="77777777" w:rsidR="006615F7" w:rsidRPr="00F5793D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>(dále jen „občanský zákoník“)</w:t>
      </w:r>
    </w:p>
    <w:p w14:paraId="5972EF8B" w14:textId="77777777" w:rsidR="006615F7" w:rsidRPr="00F5793D" w:rsidRDefault="006615F7" w:rsidP="006615F7">
      <w:pPr>
        <w:tabs>
          <w:tab w:val="left" w:pos="4820"/>
        </w:tabs>
        <w:spacing w:after="120" w:line="288" w:lineRule="auto"/>
        <w:rPr>
          <w:rFonts w:ascii="Arial" w:eastAsia="Times New Roman" w:hAnsi="Arial" w:cs="Arial"/>
          <w:b/>
          <w:lang w:eastAsia="cs-CZ"/>
        </w:rPr>
      </w:pPr>
      <w:r w:rsidRPr="00F5793D">
        <w:rPr>
          <w:rFonts w:ascii="Arial" w:eastAsia="Times New Roman" w:hAnsi="Arial" w:cs="Arial"/>
          <w:b/>
          <w:lang w:eastAsia="cs-CZ"/>
        </w:rPr>
        <w:t xml:space="preserve"> </w:t>
      </w:r>
    </w:p>
    <w:p w14:paraId="295C7D24" w14:textId="77777777" w:rsidR="006615F7" w:rsidRPr="00F5793D" w:rsidRDefault="006615F7" w:rsidP="006615F7">
      <w:pPr>
        <w:tabs>
          <w:tab w:val="left" w:pos="4820"/>
        </w:tabs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b/>
          <w:lang w:eastAsia="cs-CZ"/>
        </w:rPr>
        <w:t>mezi smluvními stranami</w:t>
      </w:r>
    </w:p>
    <w:p w14:paraId="5C399928" w14:textId="77777777" w:rsidR="006615F7" w:rsidRPr="00F5793D" w:rsidRDefault="006615F7" w:rsidP="006615F7">
      <w:pPr>
        <w:tabs>
          <w:tab w:val="left" w:pos="4820"/>
        </w:tabs>
        <w:spacing w:after="120" w:line="288" w:lineRule="auto"/>
        <w:rPr>
          <w:rFonts w:ascii="Arial" w:eastAsia="Times New Roman" w:hAnsi="Arial" w:cs="Arial"/>
          <w:lang w:eastAsia="cs-CZ"/>
        </w:rPr>
      </w:pPr>
    </w:p>
    <w:p w14:paraId="17B73B49" w14:textId="77777777" w:rsidR="00544B24" w:rsidRPr="00F5793D" w:rsidRDefault="00544B24" w:rsidP="00544B24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F5793D">
        <w:rPr>
          <w:rFonts w:ascii="Arial" w:eastAsia="Times New Roman" w:hAnsi="Arial" w:cs="Arial"/>
          <w:b/>
          <w:lang w:eastAsia="cs-CZ"/>
        </w:rPr>
        <w:t xml:space="preserve">                                                </w:t>
      </w:r>
    </w:p>
    <w:p w14:paraId="6B6A1B16" w14:textId="77777777" w:rsidR="00544B24" w:rsidRPr="00253029" w:rsidRDefault="00544B24" w:rsidP="00544B24">
      <w:pPr>
        <w:tabs>
          <w:tab w:val="left" w:pos="4536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594BBC">
        <w:rPr>
          <w:rFonts w:ascii="Arial" w:eastAsia="Times New Roman" w:hAnsi="Arial" w:cs="Arial"/>
          <w:b/>
          <w:lang w:eastAsia="cs-CZ"/>
        </w:rPr>
        <w:t>Objednatel:</w:t>
      </w:r>
      <w:r>
        <w:rPr>
          <w:rFonts w:ascii="Arial" w:eastAsia="Times New Roman" w:hAnsi="Arial" w:cs="Arial"/>
          <w:b/>
          <w:lang w:eastAsia="cs-CZ"/>
        </w:rPr>
        <w:tab/>
      </w:r>
      <w:r w:rsidRPr="00253029">
        <w:rPr>
          <w:rFonts w:ascii="Arial" w:eastAsia="Times New Roman" w:hAnsi="Arial" w:cs="Arial"/>
          <w:b/>
          <w:lang w:eastAsia="cs-CZ"/>
        </w:rPr>
        <w:t xml:space="preserve">Česká </w:t>
      </w:r>
      <w:proofErr w:type="gramStart"/>
      <w:r w:rsidRPr="00253029">
        <w:rPr>
          <w:rFonts w:ascii="Arial" w:eastAsia="Times New Roman" w:hAnsi="Arial" w:cs="Arial"/>
          <w:b/>
          <w:lang w:eastAsia="cs-CZ"/>
        </w:rPr>
        <w:t>republika - Státní</w:t>
      </w:r>
      <w:proofErr w:type="gramEnd"/>
      <w:r w:rsidRPr="00253029">
        <w:rPr>
          <w:rFonts w:ascii="Arial" w:eastAsia="Times New Roman" w:hAnsi="Arial" w:cs="Arial"/>
          <w:b/>
          <w:lang w:eastAsia="cs-CZ"/>
        </w:rPr>
        <w:t xml:space="preserve"> pozemkový úřad</w:t>
      </w:r>
    </w:p>
    <w:p w14:paraId="609E0457" w14:textId="77777777" w:rsidR="00544B24" w:rsidRPr="00253029" w:rsidRDefault="00544B24" w:rsidP="00544B24">
      <w:pPr>
        <w:tabs>
          <w:tab w:val="left" w:pos="4253"/>
        </w:tabs>
        <w:spacing w:after="0" w:line="280" w:lineRule="exact"/>
        <w:ind w:left="4536"/>
        <w:jc w:val="both"/>
        <w:rPr>
          <w:rFonts w:ascii="Arial" w:eastAsia="Times New Roman" w:hAnsi="Arial" w:cs="Arial"/>
          <w:b/>
          <w:lang w:eastAsia="cs-CZ"/>
        </w:rPr>
      </w:pPr>
      <w:r w:rsidRPr="00253029">
        <w:rPr>
          <w:rFonts w:ascii="Arial" w:eastAsia="Times New Roman" w:hAnsi="Arial" w:cs="Arial"/>
          <w:b/>
          <w:lang w:eastAsia="cs-CZ"/>
        </w:rPr>
        <w:t xml:space="preserve">Sídlo: </w:t>
      </w:r>
      <w:bookmarkStart w:id="0" w:name="_Hlk16772519"/>
      <w:r w:rsidRPr="00253029">
        <w:rPr>
          <w:rFonts w:ascii="Arial" w:eastAsia="Times New Roman" w:hAnsi="Arial" w:cs="Arial"/>
          <w:b/>
          <w:lang w:eastAsia="cs-CZ"/>
        </w:rPr>
        <w:t>Husinecká 1024/</w:t>
      </w:r>
      <w:proofErr w:type="gramStart"/>
      <w:r w:rsidRPr="00253029">
        <w:rPr>
          <w:rFonts w:ascii="Arial" w:eastAsia="Times New Roman" w:hAnsi="Arial" w:cs="Arial"/>
          <w:b/>
          <w:lang w:eastAsia="cs-CZ"/>
        </w:rPr>
        <w:t>11a</w:t>
      </w:r>
      <w:proofErr w:type="gramEnd"/>
      <w:r w:rsidRPr="00253029">
        <w:rPr>
          <w:rFonts w:ascii="Arial" w:eastAsia="Times New Roman" w:hAnsi="Arial" w:cs="Arial"/>
          <w:b/>
          <w:lang w:eastAsia="cs-CZ"/>
        </w:rPr>
        <w:t>, 130 00 Praha 3</w:t>
      </w:r>
      <w:bookmarkEnd w:id="0"/>
      <w:r w:rsidRPr="00253029">
        <w:rPr>
          <w:rFonts w:ascii="Arial" w:eastAsia="Times New Roman" w:hAnsi="Arial" w:cs="Arial"/>
          <w:b/>
          <w:lang w:eastAsia="cs-CZ"/>
        </w:rPr>
        <w:t xml:space="preserve"> </w:t>
      </w:r>
    </w:p>
    <w:p w14:paraId="2919666F" w14:textId="77777777" w:rsidR="00544B24" w:rsidRPr="00253029" w:rsidRDefault="00544B24" w:rsidP="00544B24">
      <w:pPr>
        <w:overflowPunct w:val="0"/>
        <w:autoSpaceDE w:val="0"/>
        <w:autoSpaceDN w:val="0"/>
        <w:adjustRightInd w:val="0"/>
        <w:spacing w:after="0"/>
        <w:ind w:left="4536"/>
        <w:jc w:val="both"/>
        <w:textAlignment w:val="baseline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253029">
        <w:rPr>
          <w:rFonts w:ascii="Arial" w:eastAsia="Times New Roman" w:hAnsi="Arial" w:cs="Arial"/>
          <w:b/>
          <w:lang w:eastAsia="cs-CZ"/>
        </w:rPr>
        <w:t>Krajský pozemkový úřad pro Jihomoravský kraj</w:t>
      </w:r>
    </w:p>
    <w:p w14:paraId="4E7B6838" w14:textId="77777777" w:rsidR="00544B24" w:rsidRPr="003A098B" w:rsidRDefault="00544B24" w:rsidP="00544B24">
      <w:pPr>
        <w:overflowPunct w:val="0"/>
        <w:autoSpaceDE w:val="0"/>
        <w:autoSpaceDN w:val="0"/>
        <w:adjustRightInd w:val="0"/>
        <w:spacing w:after="0"/>
        <w:ind w:left="4536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3A098B">
        <w:rPr>
          <w:rFonts w:ascii="Arial" w:eastAsia="Times New Roman" w:hAnsi="Arial" w:cs="Arial"/>
          <w:lang w:eastAsia="cs-CZ"/>
        </w:rPr>
        <w:t>Adresa: Hroznová 17, 603 00 Brno</w:t>
      </w:r>
    </w:p>
    <w:p w14:paraId="6F5A1983" w14:textId="77777777" w:rsidR="00544B24" w:rsidRPr="00EF4338" w:rsidRDefault="00544B24" w:rsidP="00544B2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ascii="Arial" w:eastAsia="Lucida Sans Unicode" w:hAnsi="Arial" w:cs="Arial"/>
          <w:color w:val="FF0000"/>
          <w:lang w:eastAsia="cs-CZ"/>
        </w:rPr>
      </w:pPr>
      <w:r w:rsidRPr="00EF4338">
        <w:rPr>
          <w:rFonts w:ascii="Arial" w:eastAsia="Lucida Sans Unicode" w:hAnsi="Arial" w:cs="Arial"/>
          <w:lang w:eastAsia="cs-CZ"/>
        </w:rPr>
        <w:t>zastoupený:</w:t>
      </w:r>
      <w:r w:rsidRPr="00EF4338">
        <w:rPr>
          <w:rFonts w:ascii="Arial" w:eastAsia="Lucida Sans Unicode" w:hAnsi="Arial" w:cs="Arial"/>
          <w:lang w:eastAsia="cs-CZ"/>
        </w:rPr>
        <w:tab/>
        <w:t xml:space="preserve">Ing. </w:t>
      </w:r>
      <w:r>
        <w:rPr>
          <w:rFonts w:ascii="Arial" w:eastAsia="Lucida Sans Unicode" w:hAnsi="Arial" w:cs="Arial"/>
          <w:lang w:eastAsia="cs-CZ"/>
        </w:rPr>
        <w:t>Renatou Číhalovou</w:t>
      </w:r>
      <w:r w:rsidRPr="00EF4338">
        <w:rPr>
          <w:rFonts w:ascii="Arial" w:eastAsia="Lucida Sans Unicode" w:hAnsi="Arial" w:cs="Arial"/>
          <w:lang w:eastAsia="cs-CZ"/>
        </w:rPr>
        <w:t>, ředitel</w:t>
      </w:r>
      <w:r>
        <w:rPr>
          <w:rFonts w:ascii="Arial" w:eastAsia="Lucida Sans Unicode" w:hAnsi="Arial" w:cs="Arial"/>
          <w:lang w:eastAsia="cs-CZ"/>
        </w:rPr>
        <w:t>kou</w:t>
      </w:r>
      <w:r w:rsidRPr="00EF4338">
        <w:rPr>
          <w:rFonts w:ascii="Arial" w:eastAsia="Lucida Sans Unicode" w:hAnsi="Arial" w:cs="Arial"/>
          <w:lang w:eastAsia="cs-CZ"/>
        </w:rPr>
        <w:t xml:space="preserve"> KPÚ pro JMK</w:t>
      </w:r>
    </w:p>
    <w:p w14:paraId="6E91A961" w14:textId="77777777" w:rsidR="00544B24" w:rsidRPr="00EF4338" w:rsidRDefault="00544B24" w:rsidP="00544B2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ascii="Arial" w:eastAsia="Lucida Sans Unicode" w:hAnsi="Arial" w:cs="Arial"/>
          <w:lang w:eastAsia="cs-CZ"/>
        </w:rPr>
      </w:pPr>
      <w:r w:rsidRPr="00EF4338">
        <w:rPr>
          <w:rFonts w:ascii="Arial" w:eastAsia="Lucida Sans Unicode" w:hAnsi="Arial" w:cs="Arial"/>
          <w:lang w:eastAsia="cs-CZ"/>
        </w:rPr>
        <w:t>ve smluvních záležitostech oprávněn jednat:</w:t>
      </w:r>
      <w:r w:rsidRPr="00EF4338">
        <w:rPr>
          <w:rFonts w:ascii="Arial" w:eastAsia="Lucida Sans Unicode" w:hAnsi="Arial" w:cs="Arial"/>
          <w:lang w:eastAsia="cs-CZ"/>
        </w:rPr>
        <w:tab/>
      </w:r>
      <w:r>
        <w:rPr>
          <w:rFonts w:ascii="Arial" w:eastAsia="Lucida Sans Unicode" w:hAnsi="Arial" w:cs="Arial"/>
          <w:lang w:eastAsia="cs-CZ"/>
        </w:rPr>
        <w:t>Ing. Renata Číhalová</w:t>
      </w:r>
      <w:r w:rsidRPr="00EF4338">
        <w:rPr>
          <w:rFonts w:ascii="Arial" w:eastAsia="Lucida Sans Unicode" w:hAnsi="Arial" w:cs="Arial"/>
          <w:lang w:eastAsia="cs-CZ"/>
        </w:rPr>
        <w:t>, ředitel</w:t>
      </w:r>
      <w:r>
        <w:rPr>
          <w:rFonts w:ascii="Arial" w:eastAsia="Lucida Sans Unicode" w:hAnsi="Arial" w:cs="Arial"/>
          <w:lang w:eastAsia="cs-CZ"/>
        </w:rPr>
        <w:t>ka</w:t>
      </w:r>
      <w:r w:rsidRPr="00EF4338">
        <w:rPr>
          <w:rFonts w:ascii="Arial" w:eastAsia="Lucida Sans Unicode" w:hAnsi="Arial" w:cs="Arial"/>
          <w:lang w:eastAsia="cs-CZ"/>
        </w:rPr>
        <w:t xml:space="preserve"> KPÚ pro JMK</w:t>
      </w:r>
    </w:p>
    <w:p w14:paraId="2AA5E221" w14:textId="67194E05" w:rsidR="0099707A" w:rsidRDefault="00544B24" w:rsidP="0099707A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ins w:id="1" w:author="Kadlecová Ludmila JUDr." w:date="2021-05-31T06:46:00Z"/>
          <w:rFonts w:ascii="Arial" w:eastAsia="Times New Roman" w:hAnsi="Arial" w:cs="Arial"/>
          <w:lang w:eastAsia="cs-CZ"/>
        </w:rPr>
      </w:pPr>
      <w:r w:rsidRPr="00EF4338">
        <w:rPr>
          <w:rFonts w:ascii="Arial" w:eastAsia="Lucida Sans Unicode" w:hAnsi="Arial" w:cs="Arial"/>
          <w:lang w:eastAsia="cs-CZ"/>
        </w:rPr>
        <w:t xml:space="preserve">v </w:t>
      </w:r>
      <w:r w:rsidRPr="00EF4338">
        <w:rPr>
          <w:rFonts w:ascii="Arial" w:eastAsia="Lucida Sans Unicode" w:hAnsi="Arial" w:cs="Arial"/>
          <w:snapToGrid w:val="0"/>
          <w:lang w:eastAsia="cs-CZ"/>
        </w:rPr>
        <w:t>technických záležitostech oprávněn jednat:</w:t>
      </w:r>
      <w:r w:rsidRPr="00EF4338">
        <w:rPr>
          <w:rFonts w:ascii="Arial" w:eastAsia="Lucida Sans Unicode" w:hAnsi="Arial" w:cs="Arial"/>
          <w:snapToGrid w:val="0"/>
          <w:lang w:eastAsia="cs-CZ"/>
        </w:rPr>
        <w:tab/>
      </w:r>
      <w:r w:rsidR="0099707A">
        <w:rPr>
          <w:rFonts w:ascii="Arial" w:eastAsia="Lucida Sans Unicode" w:hAnsi="Arial" w:cs="Arial"/>
          <w:snapToGrid w:val="0"/>
          <w:lang w:eastAsia="cs-CZ"/>
        </w:rPr>
        <w:t>Ing. Pavel Zajíček, vedoucí pobočky</w:t>
      </w:r>
    </w:p>
    <w:p w14:paraId="7769E6E7" w14:textId="4CC51C49" w:rsidR="00544B24" w:rsidRPr="00EF4338" w:rsidRDefault="00544B24" w:rsidP="00216AE1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ascii="Arial" w:eastAsia="Times New Roman" w:hAnsi="Arial" w:cs="Arial"/>
          <w:lang w:eastAsia="cs-CZ"/>
        </w:rPr>
      </w:pPr>
      <w:r w:rsidRPr="00EF4338">
        <w:rPr>
          <w:rFonts w:ascii="Arial" w:eastAsia="Times New Roman" w:hAnsi="Arial" w:cs="Arial"/>
          <w:lang w:eastAsia="cs-CZ"/>
        </w:rPr>
        <w:t xml:space="preserve">Adresa: </w:t>
      </w: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 w:rsidR="0099707A">
        <w:rPr>
          <w:rFonts w:ascii="Arial" w:eastAsia="Times New Roman" w:hAnsi="Arial" w:cs="Arial"/>
          <w:lang w:eastAsia="cs-CZ"/>
        </w:rPr>
        <w:t>Náměstí T.G. Masaryka 2057/</w:t>
      </w:r>
      <w:proofErr w:type="gramStart"/>
      <w:r w:rsidR="0099707A">
        <w:rPr>
          <w:rFonts w:ascii="Arial" w:eastAsia="Times New Roman" w:hAnsi="Arial" w:cs="Arial"/>
          <w:lang w:eastAsia="cs-CZ"/>
        </w:rPr>
        <w:t>9a</w:t>
      </w:r>
      <w:proofErr w:type="gramEnd"/>
      <w:r w:rsidR="0099707A">
        <w:rPr>
          <w:rFonts w:ascii="Arial" w:eastAsia="Times New Roman" w:hAnsi="Arial" w:cs="Arial"/>
          <w:lang w:eastAsia="cs-CZ"/>
        </w:rPr>
        <w:t>, 690 02 Břeclav</w:t>
      </w: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  <w:t xml:space="preserve">     </w:t>
      </w:r>
    </w:p>
    <w:p w14:paraId="34CC3124" w14:textId="52D96447" w:rsidR="00544B24" w:rsidRPr="003A098B" w:rsidRDefault="00544B24" w:rsidP="00544B24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3A098B">
        <w:rPr>
          <w:rFonts w:ascii="Arial" w:eastAsia="Lucida Sans Unicode" w:hAnsi="Arial" w:cs="Arial"/>
          <w:lang w:eastAsia="cs-CZ"/>
        </w:rPr>
        <w:t>Tel.:</w:t>
      </w:r>
      <w:r w:rsidRPr="003A098B">
        <w:rPr>
          <w:rFonts w:ascii="Arial" w:eastAsia="Lucida Sans Unicode" w:hAnsi="Arial" w:cs="Arial"/>
          <w:lang w:eastAsia="cs-CZ"/>
        </w:rPr>
        <w:tab/>
      </w:r>
      <w:r w:rsidR="0099707A">
        <w:rPr>
          <w:rFonts w:ascii="Arial" w:eastAsia="Lucida Sans Unicode" w:hAnsi="Arial" w:cs="Arial"/>
          <w:lang w:eastAsia="cs-CZ"/>
        </w:rPr>
        <w:t>+420 727 956 365</w:t>
      </w:r>
    </w:p>
    <w:p w14:paraId="18860A6C" w14:textId="17DE7898" w:rsidR="00544B24" w:rsidRPr="003A098B" w:rsidRDefault="00544B24" w:rsidP="00544B24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3A098B">
        <w:rPr>
          <w:rFonts w:ascii="Arial" w:eastAsia="Lucida Sans Unicode" w:hAnsi="Arial" w:cs="Arial"/>
          <w:lang w:eastAsia="cs-CZ"/>
        </w:rPr>
        <w:t>E-mail:</w:t>
      </w:r>
      <w:r w:rsidRPr="003A098B">
        <w:rPr>
          <w:rFonts w:ascii="Arial" w:eastAsia="Lucida Sans Unicode" w:hAnsi="Arial" w:cs="Arial"/>
          <w:lang w:eastAsia="cs-CZ"/>
        </w:rPr>
        <w:tab/>
      </w:r>
      <w:r w:rsidR="0099707A">
        <w:rPr>
          <w:rFonts w:ascii="Arial" w:hAnsi="Arial" w:cs="Arial"/>
        </w:rPr>
        <w:t>breclav.pk@spucr.cz</w:t>
      </w:r>
    </w:p>
    <w:p w14:paraId="694A8AA1" w14:textId="77777777" w:rsidR="00544B24" w:rsidRPr="003A098B" w:rsidRDefault="00544B24" w:rsidP="00544B24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3A098B">
        <w:rPr>
          <w:rFonts w:ascii="Arial" w:eastAsia="Lucida Sans Unicode" w:hAnsi="Arial" w:cs="Arial"/>
          <w:lang w:eastAsia="cs-CZ"/>
        </w:rPr>
        <w:t>ID DS:</w:t>
      </w:r>
      <w:r w:rsidRPr="003A098B">
        <w:rPr>
          <w:rFonts w:ascii="Arial" w:eastAsia="Lucida Sans Unicode" w:hAnsi="Arial" w:cs="Arial"/>
          <w:lang w:eastAsia="cs-CZ"/>
        </w:rPr>
        <w:tab/>
        <w:t>z49per3</w:t>
      </w:r>
    </w:p>
    <w:p w14:paraId="6BB52192" w14:textId="77777777" w:rsidR="00544B24" w:rsidRPr="00594BBC" w:rsidRDefault="00544B24" w:rsidP="00544B24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594BBC">
        <w:rPr>
          <w:rFonts w:ascii="Arial" w:eastAsia="Lucida Sans Unicode" w:hAnsi="Arial" w:cs="Arial"/>
          <w:lang w:eastAsia="cs-CZ"/>
        </w:rPr>
        <w:t>Bankovní spojení:</w:t>
      </w:r>
      <w:r w:rsidRPr="00594BBC">
        <w:rPr>
          <w:rFonts w:ascii="Arial" w:eastAsia="Lucida Sans Unicode" w:hAnsi="Arial" w:cs="Arial"/>
          <w:lang w:eastAsia="cs-CZ"/>
        </w:rPr>
        <w:tab/>
        <w:t xml:space="preserve">ČNB </w:t>
      </w:r>
      <w:r w:rsidRPr="00594BBC">
        <w:rPr>
          <w:rFonts w:ascii="Arial" w:eastAsia="Lucida Sans Unicode" w:hAnsi="Arial" w:cs="Arial"/>
          <w:lang w:eastAsia="cs-CZ"/>
        </w:rPr>
        <w:tab/>
      </w:r>
    </w:p>
    <w:p w14:paraId="1ED5CB23" w14:textId="77777777" w:rsidR="00544B24" w:rsidRPr="00594BBC" w:rsidRDefault="00544B24" w:rsidP="00544B24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594BBC">
        <w:rPr>
          <w:rFonts w:ascii="Arial" w:eastAsia="Lucida Sans Unicode" w:hAnsi="Arial" w:cs="Arial"/>
          <w:bCs/>
          <w:lang w:eastAsia="cs-CZ"/>
        </w:rPr>
        <w:t>Číslo účtu:</w:t>
      </w:r>
      <w:r w:rsidRPr="00594BBC">
        <w:rPr>
          <w:rFonts w:ascii="Arial" w:eastAsia="Lucida Sans Unicode" w:hAnsi="Arial" w:cs="Arial"/>
          <w:bCs/>
          <w:lang w:eastAsia="cs-CZ"/>
        </w:rPr>
        <w:tab/>
        <w:t>3723001/0710</w:t>
      </w:r>
    </w:p>
    <w:p w14:paraId="0ADEC32D" w14:textId="77777777" w:rsidR="00544B24" w:rsidRPr="00594BBC" w:rsidRDefault="00544B24" w:rsidP="00544B24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594BBC">
        <w:rPr>
          <w:rFonts w:ascii="Arial" w:eastAsia="Lucida Sans Unicode" w:hAnsi="Arial" w:cs="Arial"/>
          <w:bCs/>
          <w:lang w:eastAsia="cs-CZ"/>
        </w:rPr>
        <w:t>IČO:</w:t>
      </w:r>
      <w:r w:rsidRPr="00594BBC">
        <w:rPr>
          <w:rFonts w:ascii="Arial" w:eastAsia="Lucida Sans Unicode" w:hAnsi="Arial" w:cs="Arial"/>
          <w:bCs/>
          <w:lang w:eastAsia="cs-CZ"/>
        </w:rPr>
        <w:tab/>
        <w:t xml:space="preserve">01312774                                                                 </w:t>
      </w:r>
    </w:p>
    <w:p w14:paraId="1EF25770" w14:textId="77777777" w:rsidR="00544B24" w:rsidRDefault="00544B24" w:rsidP="00544B24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594BBC">
        <w:rPr>
          <w:rFonts w:ascii="Arial" w:eastAsia="Lucida Sans Unicode" w:hAnsi="Arial" w:cs="Arial"/>
          <w:bCs/>
          <w:lang w:eastAsia="cs-CZ"/>
        </w:rPr>
        <w:t>DIČ:</w:t>
      </w:r>
      <w:r w:rsidRPr="00594BBC">
        <w:rPr>
          <w:rFonts w:ascii="Arial" w:eastAsia="Lucida Sans Unicode" w:hAnsi="Arial" w:cs="Arial"/>
          <w:bCs/>
          <w:lang w:eastAsia="cs-CZ"/>
        </w:rPr>
        <w:tab/>
      </w:r>
      <w:r w:rsidRPr="00133FD7">
        <w:rPr>
          <w:rFonts w:ascii="Arial" w:eastAsia="Lucida Sans Unicode" w:hAnsi="Arial" w:cs="Arial"/>
          <w:bCs/>
          <w:lang w:eastAsia="cs-CZ"/>
        </w:rPr>
        <w:t>CZ01312774</w:t>
      </w:r>
      <w:r>
        <w:rPr>
          <w:rFonts w:ascii="Arial" w:eastAsia="Lucida Sans Unicode" w:hAnsi="Arial" w:cs="Arial"/>
          <w:bCs/>
          <w:lang w:eastAsia="cs-CZ"/>
        </w:rPr>
        <w:t xml:space="preserve"> </w:t>
      </w:r>
      <w:r w:rsidRPr="00594BBC">
        <w:rPr>
          <w:rFonts w:ascii="Arial" w:eastAsia="Lucida Sans Unicode" w:hAnsi="Arial" w:cs="Arial"/>
          <w:bCs/>
          <w:lang w:eastAsia="cs-CZ"/>
        </w:rPr>
        <w:t xml:space="preserve">není plátcem DPH </w:t>
      </w:r>
    </w:p>
    <w:p w14:paraId="170FD886" w14:textId="729FB148" w:rsidR="006615F7" w:rsidRPr="00F5793D" w:rsidRDefault="00544B24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lang w:eastAsia="cs-CZ"/>
        </w:rPr>
        <w:t>(</w:t>
      </w:r>
      <w:r w:rsidRPr="00594BBC">
        <w:rPr>
          <w:rFonts w:ascii="Arial" w:eastAsia="Times New Roman" w:hAnsi="Arial" w:cs="Arial"/>
          <w:lang w:eastAsia="cs-CZ"/>
        </w:rPr>
        <w:t>dále jen „</w:t>
      </w:r>
      <w:r w:rsidRPr="00594BBC">
        <w:rPr>
          <w:rFonts w:ascii="Arial" w:eastAsia="Times New Roman" w:hAnsi="Arial" w:cs="Arial"/>
          <w:b/>
          <w:lang w:eastAsia="cs-CZ"/>
        </w:rPr>
        <w:t>objednatel</w:t>
      </w:r>
      <w:r w:rsidRPr="00F5793D" w:rsidDel="00544B24">
        <w:rPr>
          <w:rFonts w:ascii="Arial" w:eastAsia="Times New Roman" w:hAnsi="Arial" w:cs="Arial"/>
          <w:b/>
          <w:lang w:eastAsia="cs-CZ"/>
        </w:rPr>
        <w:t xml:space="preserve"> </w:t>
      </w:r>
    </w:p>
    <w:p w14:paraId="55F2433A" w14:textId="77777777" w:rsidR="006615F7" w:rsidRPr="00F5793D" w:rsidRDefault="006615F7" w:rsidP="006615F7">
      <w:pPr>
        <w:spacing w:after="120" w:line="288" w:lineRule="auto"/>
        <w:rPr>
          <w:rFonts w:ascii="Arial" w:eastAsia="Times New Roman" w:hAnsi="Arial" w:cs="Arial"/>
          <w:b/>
          <w:lang w:eastAsia="cs-CZ"/>
        </w:rPr>
      </w:pPr>
      <w:r w:rsidRPr="00F5793D">
        <w:rPr>
          <w:rFonts w:ascii="Arial" w:eastAsia="Times New Roman" w:hAnsi="Arial" w:cs="Arial"/>
          <w:b/>
          <w:lang w:eastAsia="cs-CZ"/>
        </w:rPr>
        <w:t>a</w:t>
      </w:r>
    </w:p>
    <w:p w14:paraId="5CF3B5F8" w14:textId="77777777" w:rsidR="00B207E3" w:rsidRDefault="006615F7" w:rsidP="006615F7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lang w:eastAsia="cs-CZ"/>
        </w:rPr>
      </w:pPr>
      <w:r w:rsidRPr="00F5793D">
        <w:rPr>
          <w:rFonts w:ascii="Arial" w:eastAsia="Times New Roman" w:hAnsi="Arial" w:cs="Arial"/>
          <w:b/>
          <w:lang w:eastAsia="cs-CZ"/>
        </w:rPr>
        <w:t xml:space="preserve">Zhotovitel:    </w:t>
      </w:r>
    </w:p>
    <w:p w14:paraId="7CED9AF0" w14:textId="77777777" w:rsidR="00B207E3" w:rsidRDefault="00B207E3" w:rsidP="006615F7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Jméno:</w:t>
      </w:r>
    </w:p>
    <w:p w14:paraId="4A09EAE7" w14:textId="68CA4C08" w:rsidR="006615F7" w:rsidRPr="00F5793D" w:rsidRDefault="00B207E3" w:rsidP="006615F7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lang w:eastAsia="cs-CZ"/>
        </w:rPr>
      </w:pPr>
      <w:proofErr w:type="gramStart"/>
      <w:r>
        <w:rPr>
          <w:rFonts w:ascii="Arial" w:eastAsia="Times New Roman" w:hAnsi="Arial" w:cs="Arial"/>
          <w:b/>
          <w:lang w:eastAsia="cs-CZ"/>
        </w:rPr>
        <w:t xml:space="preserve">Sídlo: </w:t>
      </w:r>
      <w:r w:rsidR="006615F7" w:rsidRPr="00F5793D">
        <w:rPr>
          <w:rFonts w:ascii="Arial" w:eastAsia="Times New Roman" w:hAnsi="Arial" w:cs="Arial"/>
          <w:b/>
          <w:lang w:eastAsia="cs-CZ"/>
        </w:rPr>
        <w:t xml:space="preserve">  </w:t>
      </w:r>
      <w:proofErr w:type="gramEnd"/>
      <w:r w:rsidR="006615F7" w:rsidRPr="00F5793D">
        <w:rPr>
          <w:rFonts w:ascii="Arial" w:eastAsia="Times New Roman" w:hAnsi="Arial" w:cs="Arial"/>
          <w:b/>
          <w:lang w:eastAsia="cs-CZ"/>
        </w:rPr>
        <w:t xml:space="preserve">                                             </w:t>
      </w:r>
      <w:r w:rsidR="006615F7" w:rsidRPr="00F5793D">
        <w:rPr>
          <w:rFonts w:ascii="Arial" w:eastAsia="Times New Roman" w:hAnsi="Arial" w:cs="Arial"/>
          <w:lang w:eastAsia="cs-CZ"/>
        </w:rPr>
        <w:t xml:space="preserve">    </w:t>
      </w:r>
      <w:r w:rsidR="006615F7"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="006615F7" w:rsidRPr="00F5793D">
        <w:rPr>
          <w:rFonts w:ascii="Arial" w:eastAsia="Times New Roman" w:hAnsi="Arial" w:cs="Arial"/>
          <w:b/>
          <w:lang w:eastAsia="cs-CZ"/>
        </w:rPr>
        <w:tab/>
      </w:r>
    </w:p>
    <w:p w14:paraId="798569CB" w14:textId="77777777" w:rsidR="006615F7" w:rsidRPr="00F5793D" w:rsidRDefault="006615F7" w:rsidP="006615F7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ab/>
      </w:r>
    </w:p>
    <w:p w14:paraId="0E3894B3" w14:textId="77777777" w:rsidR="006615F7" w:rsidRPr="00F5793D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i/>
          <w:highlight w:val="yellow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zastoupený:   </w:t>
      </w:r>
      <w:proofErr w:type="gramEnd"/>
      <w:r w:rsidRPr="00F5793D">
        <w:rPr>
          <w:rFonts w:ascii="Arial" w:eastAsia="Times New Roman" w:hAnsi="Arial" w:cs="Arial"/>
          <w:lang w:eastAsia="cs-CZ"/>
        </w:rPr>
        <w:t xml:space="preserve">                                          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F5793D">
        <w:rPr>
          <w:rFonts w:ascii="Arial" w:eastAsia="Times New Roman" w:hAnsi="Arial" w:cs="Arial"/>
          <w:bCs/>
          <w:snapToGrid w:val="0"/>
          <w:highlight w:val="yellow"/>
          <w:lang w:val="en-US" w:eastAsia="cs-CZ"/>
        </w:rPr>
        <w:t xml:space="preserve"> </w:t>
      </w:r>
      <w:r w:rsidRPr="00F5793D">
        <w:rPr>
          <w:rFonts w:ascii="Arial" w:eastAsia="Times New Roman" w:hAnsi="Arial" w:cs="Arial"/>
          <w:i/>
          <w:highlight w:val="yellow"/>
          <w:lang w:eastAsia="cs-CZ"/>
        </w:rPr>
        <w:t>statutární orgán (dle výpisu z obch.</w:t>
      </w:r>
    </w:p>
    <w:p w14:paraId="2BAD458F" w14:textId="77777777" w:rsidR="006615F7" w:rsidRPr="00F5793D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i/>
          <w:lang w:eastAsia="cs-CZ"/>
        </w:rPr>
      </w:pPr>
      <w:r w:rsidRPr="00F5793D">
        <w:rPr>
          <w:rFonts w:ascii="Arial" w:eastAsia="Times New Roman" w:hAnsi="Arial" w:cs="Arial"/>
          <w:i/>
          <w:lang w:eastAsia="cs-CZ"/>
        </w:rPr>
        <w:t xml:space="preserve">     </w:t>
      </w:r>
      <w:r w:rsidRPr="00F5793D">
        <w:rPr>
          <w:rFonts w:ascii="Arial" w:eastAsia="Times New Roman" w:hAnsi="Arial" w:cs="Arial"/>
          <w:i/>
          <w:highlight w:val="yellow"/>
          <w:lang w:eastAsia="cs-CZ"/>
        </w:rPr>
        <w:t>rejstříku)</w:t>
      </w:r>
    </w:p>
    <w:p w14:paraId="31525112" w14:textId="77777777" w:rsidR="006615F7" w:rsidRPr="00F5793D" w:rsidRDefault="006615F7" w:rsidP="006615F7">
      <w:pPr>
        <w:tabs>
          <w:tab w:val="left" w:pos="4253"/>
          <w:tab w:val="left" w:pos="5954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tel./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fax:   </w:t>
      </w:r>
      <w:proofErr w:type="gramEnd"/>
      <w:r w:rsidRPr="00F5793D">
        <w:rPr>
          <w:rFonts w:ascii="Arial" w:eastAsia="Times New Roman" w:hAnsi="Arial" w:cs="Arial"/>
          <w:lang w:eastAsia="cs-CZ"/>
        </w:rPr>
        <w:t xml:space="preserve">                                                   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F5793D">
        <w:rPr>
          <w:rFonts w:ascii="Arial" w:eastAsia="Times New Roman" w:hAnsi="Arial" w:cs="Arial"/>
          <w:lang w:eastAsia="cs-CZ"/>
        </w:rPr>
        <w:tab/>
      </w:r>
    </w:p>
    <w:p w14:paraId="3DFCFC60" w14:textId="77777777" w:rsidR="006615F7" w:rsidRPr="00F5793D" w:rsidRDefault="006615F7" w:rsidP="006615F7">
      <w:pPr>
        <w:tabs>
          <w:tab w:val="left" w:pos="4253"/>
        </w:tabs>
        <w:spacing w:after="0" w:line="288" w:lineRule="auto"/>
        <w:ind w:right="-110"/>
        <w:jc w:val="both"/>
        <w:rPr>
          <w:rFonts w:ascii="Arial" w:eastAsia="Times New Roman" w:hAnsi="Arial" w:cs="Arial"/>
          <w:bCs/>
          <w:snapToGrid w:val="0"/>
          <w:lang w:val="en-US"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e-mail:   </w:t>
      </w:r>
      <w:proofErr w:type="gramEnd"/>
      <w:r w:rsidRPr="00F5793D">
        <w:rPr>
          <w:rFonts w:ascii="Arial" w:eastAsia="Times New Roman" w:hAnsi="Arial" w:cs="Arial"/>
          <w:lang w:eastAsia="cs-CZ"/>
        </w:rPr>
        <w:t xml:space="preserve">                                                    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2D6ACABD" w14:textId="77777777" w:rsidR="006615F7" w:rsidRPr="00F5793D" w:rsidRDefault="006615F7" w:rsidP="006615F7">
      <w:pPr>
        <w:tabs>
          <w:tab w:val="left" w:pos="4253"/>
        </w:tabs>
        <w:spacing w:after="0" w:line="288" w:lineRule="auto"/>
        <w:ind w:right="-110"/>
        <w:jc w:val="both"/>
        <w:rPr>
          <w:rFonts w:ascii="Arial" w:eastAsia="Times New Roman" w:hAnsi="Arial" w:cs="Arial"/>
          <w:b/>
          <w:bCs/>
          <w:snapToGrid w:val="0"/>
          <w:lang w:val="en-US" w:eastAsia="cs-CZ"/>
        </w:rPr>
      </w:pPr>
      <w:r w:rsidRPr="00F5793D">
        <w:rPr>
          <w:rFonts w:ascii="Arial" w:eastAsia="Times New Roman" w:hAnsi="Arial" w:cs="Arial"/>
          <w:bCs/>
          <w:snapToGrid w:val="0"/>
          <w:lang w:val="en-US" w:eastAsia="cs-CZ"/>
        </w:rPr>
        <w:t xml:space="preserve">    ID DS:</w:t>
      </w:r>
      <w:r w:rsidRPr="00F5793D">
        <w:rPr>
          <w:rFonts w:ascii="Arial" w:eastAsia="Times New Roman" w:hAnsi="Arial" w:cs="Arial"/>
          <w:bCs/>
          <w:snapToGrid w:val="0"/>
          <w:lang w:val="en-US" w:eastAsia="cs-CZ"/>
        </w:rPr>
        <w:tab/>
      </w:r>
      <w:proofErr w:type="gramStart"/>
      <w:r w:rsidRPr="00F5793D">
        <w:rPr>
          <w:rFonts w:ascii="Arial" w:eastAsia="Times New Roman" w:hAnsi="Arial" w:cs="Arial"/>
          <w:b/>
          <w:bCs/>
          <w:snapToGrid w:val="0"/>
          <w:lang w:val="en-US" w:eastAsia="cs-CZ"/>
        </w:rPr>
        <w:t xml:space="preserve">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</w:p>
    <w:p w14:paraId="74F082A8" w14:textId="77777777" w:rsidR="006615F7" w:rsidRPr="00F5793D" w:rsidRDefault="006615F7" w:rsidP="006615F7">
      <w:pPr>
        <w:tabs>
          <w:tab w:val="left" w:pos="4253"/>
        </w:tabs>
        <w:spacing w:after="0" w:line="288" w:lineRule="auto"/>
        <w:ind w:right="-284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v technických záležitostech je oprávněn jednat:</w:t>
      </w:r>
      <w:r w:rsidRPr="00F5793D">
        <w:rPr>
          <w:rFonts w:ascii="Arial" w:eastAsia="Times New Roman" w:hAnsi="Arial" w:cs="Arial"/>
          <w:lang w:eastAsia="cs-CZ"/>
        </w:rPr>
        <w:tab/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F5793D">
        <w:rPr>
          <w:rFonts w:ascii="Arial" w:eastAsia="Times New Roman" w:hAnsi="Arial" w:cs="Arial"/>
          <w:lang w:eastAsia="cs-CZ"/>
        </w:rPr>
        <w:tab/>
      </w:r>
      <w:r w:rsidRPr="00F5793D">
        <w:rPr>
          <w:rFonts w:ascii="Arial" w:eastAsia="Times New Roman" w:hAnsi="Arial" w:cs="Arial"/>
          <w:lang w:eastAsia="cs-CZ"/>
        </w:rPr>
        <w:tab/>
        <w:t xml:space="preserve">   </w:t>
      </w:r>
      <w:r w:rsidRPr="00F5793D">
        <w:rPr>
          <w:rFonts w:ascii="Arial" w:eastAsia="Times New Roman" w:hAnsi="Arial" w:cs="Arial"/>
          <w:lang w:eastAsia="cs-CZ"/>
        </w:rPr>
        <w:tab/>
      </w:r>
      <w:r w:rsidRPr="00F5793D">
        <w:rPr>
          <w:rFonts w:ascii="Arial" w:eastAsia="Times New Roman" w:hAnsi="Arial" w:cs="Arial"/>
          <w:lang w:eastAsia="cs-CZ"/>
        </w:rPr>
        <w:tab/>
      </w:r>
    </w:p>
    <w:p w14:paraId="49D16A9B" w14:textId="77777777" w:rsidR="006615F7" w:rsidRPr="00F5793D" w:rsidRDefault="006615F7" w:rsidP="006615F7">
      <w:pPr>
        <w:tabs>
          <w:tab w:val="left" w:pos="4253"/>
          <w:tab w:val="left" w:pos="5954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tel./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fax:   </w:t>
      </w:r>
      <w:proofErr w:type="gramEnd"/>
      <w:r w:rsidRPr="00F5793D">
        <w:rPr>
          <w:rFonts w:ascii="Arial" w:eastAsia="Times New Roman" w:hAnsi="Arial" w:cs="Arial"/>
          <w:lang w:eastAsia="cs-CZ"/>
        </w:rPr>
        <w:t xml:space="preserve">                                                           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F5793D">
        <w:rPr>
          <w:rFonts w:ascii="Arial" w:eastAsia="Times New Roman" w:hAnsi="Arial" w:cs="Arial"/>
          <w:lang w:eastAsia="cs-CZ"/>
        </w:rPr>
        <w:tab/>
      </w:r>
    </w:p>
    <w:p w14:paraId="01F394A7" w14:textId="77777777" w:rsidR="006615F7" w:rsidRPr="00F5793D" w:rsidRDefault="006615F7" w:rsidP="006615F7">
      <w:pPr>
        <w:tabs>
          <w:tab w:val="left" w:pos="4253"/>
        </w:tabs>
        <w:spacing w:after="0" w:line="288" w:lineRule="auto"/>
        <w:ind w:right="-110"/>
        <w:jc w:val="both"/>
        <w:rPr>
          <w:rFonts w:ascii="Arial" w:eastAsia="Times New Roman" w:hAnsi="Arial" w:cs="Arial"/>
          <w:b/>
          <w:bCs/>
          <w:snapToGrid w:val="0"/>
          <w:lang w:val="en-US"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e-mail:</w:t>
      </w:r>
      <w:r w:rsidRPr="00F5793D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</w:p>
    <w:p w14:paraId="789A840F" w14:textId="77777777" w:rsidR="006615F7" w:rsidRPr="00F5793D" w:rsidRDefault="006615F7" w:rsidP="006615F7">
      <w:pPr>
        <w:tabs>
          <w:tab w:val="left" w:pos="4253"/>
        </w:tabs>
        <w:spacing w:after="0" w:line="288" w:lineRule="auto"/>
        <w:ind w:right="-284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lastRenderedPageBreak/>
        <w:t xml:space="preserve">    bankovní spojení:</w:t>
      </w:r>
      <w:r w:rsidRPr="00F5793D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  <w:r w:rsidRPr="00F5793D">
        <w:rPr>
          <w:rFonts w:ascii="Arial" w:eastAsia="Times New Roman" w:hAnsi="Arial" w:cs="Arial"/>
          <w:b/>
          <w:lang w:eastAsia="cs-CZ"/>
        </w:rPr>
        <w:tab/>
      </w:r>
      <w:r w:rsidRPr="00F5793D">
        <w:rPr>
          <w:rFonts w:ascii="Arial" w:eastAsia="Times New Roman" w:hAnsi="Arial" w:cs="Arial"/>
          <w:lang w:eastAsia="cs-CZ"/>
        </w:rPr>
        <w:tab/>
      </w:r>
    </w:p>
    <w:p w14:paraId="5AC938E6" w14:textId="77777777" w:rsidR="006615F7" w:rsidRPr="00F5793D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číslo účtu:</w:t>
      </w:r>
      <w:r w:rsidRPr="00F5793D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  <w:r w:rsidRPr="00F5793D">
        <w:rPr>
          <w:rFonts w:ascii="Arial" w:eastAsia="Times New Roman" w:hAnsi="Arial" w:cs="Arial"/>
          <w:b/>
          <w:lang w:eastAsia="cs-CZ"/>
        </w:rPr>
        <w:tab/>
      </w:r>
      <w:r w:rsidRPr="00F5793D">
        <w:rPr>
          <w:rFonts w:ascii="Arial" w:eastAsia="Times New Roman" w:hAnsi="Arial" w:cs="Arial"/>
          <w:lang w:eastAsia="cs-CZ"/>
        </w:rPr>
        <w:tab/>
      </w:r>
      <w:r w:rsidRPr="00F5793D">
        <w:rPr>
          <w:rFonts w:ascii="Arial" w:eastAsia="Times New Roman" w:hAnsi="Arial" w:cs="Arial"/>
          <w:lang w:eastAsia="cs-CZ"/>
        </w:rPr>
        <w:tab/>
      </w:r>
    </w:p>
    <w:p w14:paraId="7498AD49" w14:textId="77777777" w:rsidR="006615F7" w:rsidRPr="00F5793D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b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IČO:</w:t>
      </w:r>
      <w:r w:rsidRPr="00F5793D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  <w:r w:rsidRPr="00F5793D">
        <w:rPr>
          <w:rFonts w:ascii="Arial" w:eastAsia="Times New Roman" w:hAnsi="Arial" w:cs="Arial"/>
          <w:b/>
          <w:lang w:eastAsia="cs-CZ"/>
        </w:rPr>
        <w:tab/>
      </w:r>
      <w:r w:rsidRPr="00F5793D">
        <w:rPr>
          <w:rFonts w:ascii="Arial" w:eastAsia="Times New Roman" w:hAnsi="Arial" w:cs="Arial"/>
          <w:b/>
          <w:lang w:eastAsia="cs-CZ"/>
        </w:rPr>
        <w:tab/>
      </w:r>
    </w:p>
    <w:p w14:paraId="203CD2A4" w14:textId="2CB79FC1" w:rsidR="006615F7" w:rsidRPr="00F5793D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DIČ:</w:t>
      </w:r>
      <w:r w:rsidRPr="00F5793D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  <w:r w:rsidR="00B207E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je/</w:t>
      </w:r>
      <w:proofErr w:type="spellStart"/>
      <w:r w:rsidR="00B207E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není</w:t>
      </w:r>
      <w:proofErr w:type="spellEnd"/>
      <w:r w:rsidR="00B207E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 xml:space="preserve"> </w:t>
      </w:r>
      <w:proofErr w:type="spellStart"/>
      <w:r w:rsidR="00B207E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plát</w:t>
      </w:r>
      <w:r w:rsidR="00122441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c</w:t>
      </w:r>
      <w:r w:rsidR="00B207E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em</w:t>
      </w:r>
      <w:proofErr w:type="spellEnd"/>
      <w:r w:rsidR="00B207E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 xml:space="preserve"> DPH </w:t>
      </w:r>
    </w:p>
    <w:p w14:paraId="5869A0A3" w14:textId="57C459F2" w:rsidR="006615F7" w:rsidRPr="00F5793D" w:rsidRDefault="006615F7" w:rsidP="006615F7">
      <w:pPr>
        <w:spacing w:before="240" w:after="120" w:line="288" w:lineRule="auto"/>
        <w:ind w:right="-284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Společnost je zapsaná v obchodním rejstříku vedeném u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F5793D">
        <w:rPr>
          <w:rFonts w:ascii="Arial" w:eastAsia="Times New Roman" w:hAnsi="Arial" w:cs="Arial"/>
          <w:lang w:eastAsia="cs-CZ"/>
        </w:rPr>
        <w:t xml:space="preserve">, oddíl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F5793D">
        <w:rPr>
          <w:rFonts w:ascii="Arial" w:eastAsia="Times New Roman" w:hAnsi="Arial" w:cs="Arial"/>
          <w:lang w:eastAsia="cs-CZ"/>
        </w:rPr>
        <w:t xml:space="preserve">, vložka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67447CDB" w14:textId="77777777" w:rsidR="006615F7" w:rsidRPr="00F5793D" w:rsidRDefault="006615F7" w:rsidP="006615F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>(dále jen „</w:t>
      </w:r>
      <w:r w:rsidRPr="00F5793D">
        <w:rPr>
          <w:rFonts w:ascii="Arial" w:eastAsia="Times New Roman" w:hAnsi="Arial" w:cs="Arial"/>
          <w:b/>
          <w:lang w:eastAsia="cs-CZ"/>
        </w:rPr>
        <w:t>zhotovitel</w:t>
      </w:r>
      <w:r w:rsidRPr="00F5793D">
        <w:rPr>
          <w:rFonts w:ascii="Arial" w:eastAsia="Times New Roman" w:hAnsi="Arial" w:cs="Arial"/>
          <w:lang w:eastAsia="cs-CZ"/>
        </w:rPr>
        <w:t>“)</w:t>
      </w:r>
    </w:p>
    <w:p w14:paraId="4976D020" w14:textId="77777777" w:rsidR="006615F7" w:rsidRPr="00F5793D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</w:p>
    <w:p w14:paraId="6E1B2B0C" w14:textId="434C5F3E" w:rsidR="00053288" w:rsidRPr="00F5793D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Touto smlouvou se v souladu </w:t>
      </w:r>
      <w:r w:rsidR="000718D0" w:rsidRPr="00F5793D">
        <w:rPr>
          <w:rFonts w:ascii="Arial" w:eastAsia="Times New Roman" w:hAnsi="Arial" w:cs="Arial"/>
          <w:lang w:eastAsia="cs-CZ"/>
        </w:rPr>
        <w:t>s příslušnými ustanoveními zákona</w:t>
      </w:r>
      <w:r w:rsidRPr="00F5793D">
        <w:rPr>
          <w:rFonts w:ascii="Arial" w:eastAsia="Times New Roman" w:hAnsi="Arial" w:cs="Arial"/>
          <w:lang w:eastAsia="cs-CZ"/>
        </w:rPr>
        <w:t xml:space="preserve"> č. 13</w:t>
      </w:r>
      <w:r w:rsidR="00EA0018" w:rsidRPr="00F5793D">
        <w:rPr>
          <w:rFonts w:ascii="Arial" w:eastAsia="Times New Roman" w:hAnsi="Arial" w:cs="Arial"/>
          <w:lang w:eastAsia="cs-CZ"/>
        </w:rPr>
        <w:t>4</w:t>
      </w:r>
      <w:r w:rsidRPr="00F5793D">
        <w:rPr>
          <w:rFonts w:ascii="Arial" w:eastAsia="Times New Roman" w:hAnsi="Arial" w:cs="Arial"/>
          <w:lang w:eastAsia="cs-CZ"/>
        </w:rPr>
        <w:t>/20</w:t>
      </w:r>
      <w:r w:rsidR="00EA0018" w:rsidRPr="00F5793D">
        <w:rPr>
          <w:rFonts w:ascii="Arial" w:eastAsia="Times New Roman" w:hAnsi="Arial" w:cs="Arial"/>
          <w:lang w:eastAsia="cs-CZ"/>
        </w:rPr>
        <w:t>1</w:t>
      </w:r>
      <w:r w:rsidRPr="00F5793D">
        <w:rPr>
          <w:rFonts w:ascii="Arial" w:eastAsia="Times New Roman" w:hAnsi="Arial" w:cs="Arial"/>
          <w:lang w:eastAsia="cs-CZ"/>
        </w:rPr>
        <w:t xml:space="preserve">6 Sb., o </w:t>
      </w:r>
      <w:r w:rsidR="003E0C01" w:rsidRPr="00F5793D">
        <w:rPr>
          <w:rFonts w:ascii="Arial" w:eastAsia="Times New Roman" w:hAnsi="Arial" w:cs="Arial"/>
          <w:lang w:eastAsia="cs-CZ"/>
        </w:rPr>
        <w:t xml:space="preserve">zadávání </w:t>
      </w:r>
      <w:r w:rsidRPr="00F5793D">
        <w:rPr>
          <w:rFonts w:ascii="Arial" w:eastAsia="Times New Roman" w:hAnsi="Arial" w:cs="Arial"/>
          <w:lang w:eastAsia="cs-CZ"/>
        </w:rPr>
        <w:t>veřejných zakáz</w:t>
      </w:r>
      <w:r w:rsidR="003E0C01" w:rsidRPr="00F5793D">
        <w:rPr>
          <w:rFonts w:ascii="Arial" w:eastAsia="Times New Roman" w:hAnsi="Arial" w:cs="Arial"/>
          <w:lang w:eastAsia="cs-CZ"/>
        </w:rPr>
        <w:t>e</w:t>
      </w:r>
      <w:r w:rsidRPr="00F5793D">
        <w:rPr>
          <w:rFonts w:ascii="Arial" w:eastAsia="Times New Roman" w:hAnsi="Arial" w:cs="Arial"/>
          <w:lang w:eastAsia="cs-CZ"/>
        </w:rPr>
        <w:t>k</w:t>
      </w:r>
      <w:r w:rsidR="00B207E3">
        <w:rPr>
          <w:rFonts w:ascii="Arial" w:eastAsia="Times New Roman" w:hAnsi="Arial" w:cs="Arial"/>
          <w:lang w:eastAsia="cs-CZ"/>
        </w:rPr>
        <w:t>, ve znění pozdějších předpisů</w:t>
      </w:r>
      <w:r w:rsidR="000718D0" w:rsidRPr="00F5793D">
        <w:rPr>
          <w:rFonts w:ascii="Arial" w:eastAsia="Times New Roman" w:hAnsi="Arial" w:cs="Arial"/>
          <w:lang w:eastAsia="cs-CZ"/>
        </w:rPr>
        <w:t xml:space="preserve"> </w:t>
      </w:r>
      <w:r w:rsidR="001C0619" w:rsidRPr="00F5793D">
        <w:rPr>
          <w:rFonts w:ascii="Arial" w:eastAsia="Times New Roman" w:hAnsi="Arial" w:cs="Arial"/>
          <w:lang w:eastAsia="cs-CZ"/>
        </w:rPr>
        <w:t>(dále jen „</w:t>
      </w:r>
      <w:r w:rsidR="001C0619" w:rsidRPr="00F5793D">
        <w:rPr>
          <w:rFonts w:ascii="Arial" w:eastAsia="Times New Roman" w:hAnsi="Arial" w:cs="Arial"/>
          <w:b/>
          <w:lang w:eastAsia="cs-CZ"/>
        </w:rPr>
        <w:t>Z</w:t>
      </w:r>
      <w:r w:rsidR="003E0C01" w:rsidRPr="00F5793D">
        <w:rPr>
          <w:rFonts w:ascii="Arial" w:eastAsia="Times New Roman" w:hAnsi="Arial" w:cs="Arial"/>
          <w:b/>
          <w:lang w:eastAsia="cs-CZ"/>
        </w:rPr>
        <w:t>Z</w:t>
      </w:r>
      <w:r w:rsidR="001C0619" w:rsidRPr="00F5793D">
        <w:rPr>
          <w:rFonts w:ascii="Arial" w:eastAsia="Times New Roman" w:hAnsi="Arial" w:cs="Arial"/>
          <w:b/>
          <w:lang w:eastAsia="cs-CZ"/>
        </w:rPr>
        <w:t>VZ</w:t>
      </w:r>
      <w:r w:rsidR="001C0619" w:rsidRPr="00F5793D">
        <w:rPr>
          <w:rFonts w:ascii="Arial" w:eastAsia="Times New Roman" w:hAnsi="Arial" w:cs="Arial"/>
          <w:lang w:eastAsia="cs-CZ"/>
        </w:rPr>
        <w:t>“)</w:t>
      </w:r>
      <w:r w:rsidR="003A70AE" w:rsidRPr="00F5793D">
        <w:rPr>
          <w:rFonts w:ascii="Arial" w:eastAsia="Times New Roman" w:hAnsi="Arial" w:cs="Arial"/>
          <w:lang w:eastAsia="cs-CZ"/>
        </w:rPr>
        <w:t xml:space="preserve"> realizuje příslušná veřejná zakázka</w:t>
      </w:r>
      <w:r w:rsidR="00053288" w:rsidRPr="00F5793D">
        <w:rPr>
          <w:rFonts w:ascii="Arial" w:eastAsia="Times New Roman" w:hAnsi="Arial" w:cs="Arial"/>
          <w:lang w:eastAsia="cs-CZ"/>
        </w:rPr>
        <w:t>.</w:t>
      </w:r>
    </w:p>
    <w:p w14:paraId="3637E395" w14:textId="77777777" w:rsidR="0079317F" w:rsidRPr="00F5793D" w:rsidRDefault="0079317F" w:rsidP="006615F7">
      <w:pPr>
        <w:spacing w:after="120" w:line="288" w:lineRule="auto"/>
        <w:jc w:val="both"/>
        <w:rPr>
          <w:rFonts w:ascii="Arial" w:eastAsia="Times New Roman" w:hAnsi="Arial" w:cs="Arial"/>
          <w:u w:val="single"/>
          <w:lang w:eastAsia="cs-CZ"/>
        </w:rPr>
      </w:pPr>
    </w:p>
    <w:p w14:paraId="1922929D" w14:textId="77777777" w:rsidR="006615F7" w:rsidRPr="00F5793D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u w:val="single"/>
          <w:lang w:eastAsia="cs-CZ"/>
        </w:rPr>
      </w:pPr>
      <w:r w:rsidRPr="00F5793D">
        <w:rPr>
          <w:rFonts w:ascii="Arial" w:eastAsia="Times New Roman" w:hAnsi="Arial" w:cs="Arial"/>
          <w:u w:val="single"/>
          <w:lang w:eastAsia="cs-CZ"/>
        </w:rPr>
        <w:t>Podklady pro uzavření smlouvy:</w:t>
      </w:r>
    </w:p>
    <w:p w14:paraId="5E5F4F73" w14:textId="77777777" w:rsidR="006615F7" w:rsidRPr="00F5793D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Nabídka zhotovitele ze dne: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0977D462" w14:textId="59124C90" w:rsidR="006615F7" w:rsidRPr="00F5793D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9E4053">
        <w:rPr>
          <w:rFonts w:ascii="Arial" w:eastAsia="Times New Roman" w:hAnsi="Arial" w:cs="Arial"/>
          <w:lang w:eastAsia="cs-CZ"/>
        </w:rPr>
        <w:t xml:space="preserve">Zadávací dokumentace ze dne: </w:t>
      </w:r>
      <w:r w:rsidR="00544B24" w:rsidRPr="009E4053">
        <w:rPr>
          <w:rFonts w:ascii="Arial" w:eastAsia="Times New Roman" w:hAnsi="Arial" w:cs="Arial"/>
          <w:b/>
          <w:bCs/>
          <w:snapToGrid w:val="0"/>
          <w:lang w:val="en-US" w:eastAsia="cs-CZ"/>
        </w:rPr>
        <w:t>31. 5. 2021</w:t>
      </w:r>
    </w:p>
    <w:p w14:paraId="12E937C1" w14:textId="77777777" w:rsidR="00544B24" w:rsidRPr="00E419C8" w:rsidRDefault="006615F7" w:rsidP="00544B24">
      <w:pPr>
        <w:spacing w:after="120" w:line="288" w:lineRule="auto"/>
        <w:jc w:val="both"/>
        <w:rPr>
          <w:rFonts w:ascii="Arial" w:eastAsia="Times New Roman" w:hAnsi="Arial" w:cs="Arial"/>
          <w:i/>
          <w:iCs/>
          <w:color w:val="FF0000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Rozhodnutí zadavatele o výběru nejvhodnější nabídky ze dne: </w:t>
      </w:r>
      <w:bookmarkStart w:id="2" w:name="_Hlk60995741"/>
      <w:r w:rsidR="00544B24" w:rsidRPr="00E419C8">
        <w:rPr>
          <w:rFonts w:ascii="Arial" w:eastAsia="Times New Roman" w:hAnsi="Arial" w:cs="Arial"/>
          <w:b/>
          <w:bCs/>
          <w:i/>
          <w:iCs/>
          <w:snapToGrid w:val="0"/>
          <w:lang w:val="en-US" w:eastAsia="cs-CZ"/>
        </w:rPr>
        <w:t>[</w:t>
      </w:r>
      <w:proofErr w:type="spellStart"/>
      <w:r w:rsidR="00544B24" w:rsidRPr="00E419C8">
        <w:rPr>
          <w:rFonts w:ascii="Arial" w:eastAsia="Times New Roman" w:hAnsi="Arial" w:cs="Arial"/>
          <w:b/>
          <w:bCs/>
          <w:i/>
          <w:iCs/>
          <w:snapToGrid w:val="0"/>
          <w:color w:val="FF0000"/>
          <w:lang w:val="en-US" w:eastAsia="cs-CZ"/>
        </w:rPr>
        <w:t>bude</w:t>
      </w:r>
      <w:proofErr w:type="spellEnd"/>
      <w:r w:rsidR="00544B24" w:rsidRPr="00E419C8">
        <w:rPr>
          <w:rFonts w:ascii="Arial" w:eastAsia="Times New Roman" w:hAnsi="Arial" w:cs="Arial"/>
          <w:b/>
          <w:bCs/>
          <w:i/>
          <w:iCs/>
          <w:snapToGrid w:val="0"/>
          <w:color w:val="FF0000"/>
          <w:lang w:val="en-US" w:eastAsia="cs-CZ"/>
        </w:rPr>
        <w:t xml:space="preserve"> </w:t>
      </w:r>
      <w:proofErr w:type="spellStart"/>
      <w:r w:rsidR="00544B24" w:rsidRPr="00E419C8">
        <w:rPr>
          <w:rFonts w:ascii="Arial" w:eastAsia="Times New Roman" w:hAnsi="Arial" w:cs="Arial"/>
          <w:b/>
          <w:bCs/>
          <w:i/>
          <w:iCs/>
          <w:snapToGrid w:val="0"/>
          <w:color w:val="FF0000"/>
          <w:lang w:val="en-US" w:eastAsia="cs-CZ"/>
        </w:rPr>
        <w:t>doplněno</w:t>
      </w:r>
      <w:proofErr w:type="spellEnd"/>
      <w:r w:rsidR="00544B24" w:rsidRPr="00E419C8">
        <w:rPr>
          <w:rFonts w:ascii="Arial" w:eastAsia="Times New Roman" w:hAnsi="Arial" w:cs="Arial"/>
          <w:b/>
          <w:bCs/>
          <w:i/>
          <w:iCs/>
          <w:snapToGrid w:val="0"/>
          <w:color w:val="FF0000"/>
          <w:lang w:val="en-US" w:eastAsia="cs-CZ"/>
        </w:rPr>
        <w:t xml:space="preserve"> </w:t>
      </w:r>
      <w:proofErr w:type="spellStart"/>
      <w:r w:rsidR="00544B24" w:rsidRPr="00E419C8">
        <w:rPr>
          <w:rFonts w:ascii="Arial" w:eastAsia="Times New Roman" w:hAnsi="Arial" w:cs="Arial"/>
          <w:b/>
          <w:bCs/>
          <w:i/>
          <w:iCs/>
          <w:snapToGrid w:val="0"/>
          <w:color w:val="FF0000"/>
          <w:lang w:val="en-US" w:eastAsia="cs-CZ"/>
        </w:rPr>
        <w:t>před</w:t>
      </w:r>
      <w:proofErr w:type="spellEnd"/>
      <w:r w:rsidR="00544B24" w:rsidRPr="00E419C8">
        <w:rPr>
          <w:rFonts w:ascii="Arial" w:eastAsia="Times New Roman" w:hAnsi="Arial" w:cs="Arial"/>
          <w:b/>
          <w:bCs/>
          <w:i/>
          <w:iCs/>
          <w:snapToGrid w:val="0"/>
          <w:color w:val="FF0000"/>
          <w:lang w:val="en-US" w:eastAsia="cs-CZ"/>
        </w:rPr>
        <w:t xml:space="preserve"> </w:t>
      </w:r>
      <w:proofErr w:type="spellStart"/>
      <w:r w:rsidR="00544B24" w:rsidRPr="00E419C8">
        <w:rPr>
          <w:rFonts w:ascii="Arial" w:eastAsia="Times New Roman" w:hAnsi="Arial" w:cs="Arial"/>
          <w:b/>
          <w:bCs/>
          <w:i/>
          <w:iCs/>
          <w:snapToGrid w:val="0"/>
          <w:color w:val="FF0000"/>
          <w:lang w:val="en-US" w:eastAsia="cs-CZ"/>
        </w:rPr>
        <w:t>uzavřením</w:t>
      </w:r>
      <w:proofErr w:type="spellEnd"/>
      <w:r w:rsidR="00544B24" w:rsidRPr="00E419C8">
        <w:rPr>
          <w:rFonts w:ascii="Arial" w:eastAsia="Times New Roman" w:hAnsi="Arial" w:cs="Arial"/>
          <w:b/>
          <w:bCs/>
          <w:i/>
          <w:iCs/>
          <w:snapToGrid w:val="0"/>
          <w:color w:val="FF0000"/>
          <w:lang w:val="en-US" w:eastAsia="cs-CZ"/>
        </w:rPr>
        <w:t xml:space="preserve"> </w:t>
      </w:r>
      <w:proofErr w:type="spellStart"/>
      <w:r w:rsidR="00544B24" w:rsidRPr="00E419C8">
        <w:rPr>
          <w:rFonts w:ascii="Arial" w:eastAsia="Times New Roman" w:hAnsi="Arial" w:cs="Arial"/>
          <w:b/>
          <w:bCs/>
          <w:i/>
          <w:iCs/>
          <w:snapToGrid w:val="0"/>
          <w:color w:val="FF0000"/>
          <w:lang w:val="en-US" w:eastAsia="cs-CZ"/>
        </w:rPr>
        <w:t>SoD</w:t>
      </w:r>
      <w:proofErr w:type="spellEnd"/>
      <w:r w:rsidR="00544B24" w:rsidRPr="00E419C8">
        <w:rPr>
          <w:rFonts w:ascii="Arial" w:eastAsia="Times New Roman" w:hAnsi="Arial" w:cs="Arial"/>
          <w:b/>
          <w:bCs/>
          <w:i/>
          <w:iCs/>
          <w:snapToGrid w:val="0"/>
          <w:color w:val="FF0000"/>
          <w:lang w:val="en-US" w:eastAsia="cs-CZ"/>
        </w:rPr>
        <w:t>]</w:t>
      </w:r>
    </w:p>
    <w:bookmarkEnd w:id="2"/>
    <w:p w14:paraId="551B72C4" w14:textId="2EEEDA4B" w:rsidR="006615F7" w:rsidRPr="00F5793D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</w:p>
    <w:p w14:paraId="190EA7C4" w14:textId="77777777" w:rsidR="006615F7" w:rsidRPr="00F5793D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</w:p>
    <w:p w14:paraId="6246C685" w14:textId="77777777" w:rsidR="000246D6" w:rsidRPr="00F5793D" w:rsidRDefault="00D6259E" w:rsidP="001216DB">
      <w:pPr>
        <w:jc w:val="center"/>
        <w:rPr>
          <w:rFonts w:ascii="Arial" w:hAnsi="Arial" w:cs="Arial"/>
          <w:b/>
          <w:u w:val="single"/>
        </w:rPr>
      </w:pPr>
      <w:proofErr w:type="spellStart"/>
      <w:proofErr w:type="gramStart"/>
      <w:r w:rsidRPr="00F5793D">
        <w:rPr>
          <w:rFonts w:ascii="Arial" w:hAnsi="Arial" w:cs="Arial"/>
          <w:b/>
          <w:u w:val="single"/>
        </w:rPr>
        <w:t>Čl</w:t>
      </w:r>
      <w:r w:rsidR="001216DB" w:rsidRPr="00F5793D">
        <w:rPr>
          <w:rFonts w:ascii="Arial" w:hAnsi="Arial" w:cs="Arial"/>
          <w:b/>
          <w:u w:val="single"/>
        </w:rPr>
        <w:t>.I</w:t>
      </w:r>
      <w:proofErr w:type="spellEnd"/>
      <w:proofErr w:type="gramEnd"/>
      <w:r w:rsidR="001216DB" w:rsidRPr="00F5793D">
        <w:rPr>
          <w:rFonts w:ascii="Arial" w:hAnsi="Arial" w:cs="Arial"/>
          <w:b/>
          <w:u w:val="single"/>
        </w:rPr>
        <w:t xml:space="preserve">  </w:t>
      </w:r>
      <w:r w:rsidR="00332612" w:rsidRPr="00F5793D">
        <w:rPr>
          <w:rFonts w:ascii="Arial" w:hAnsi="Arial" w:cs="Arial"/>
          <w:b/>
          <w:u w:val="single"/>
        </w:rPr>
        <w:t>Předmět a účel smlouvy</w:t>
      </w:r>
    </w:p>
    <w:p w14:paraId="503ABE9F" w14:textId="2DDB9FD9" w:rsidR="00D6259E" w:rsidRPr="00F5793D" w:rsidRDefault="00D6259E" w:rsidP="009E4053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Účelem smlouvy je zajištění </w:t>
      </w:r>
      <w:r w:rsidR="00B207E3">
        <w:rPr>
          <w:rFonts w:ascii="Arial" w:hAnsi="Arial" w:cs="Arial"/>
        </w:rPr>
        <w:t xml:space="preserve">výsadby zeleně v rámci </w:t>
      </w:r>
      <w:r w:rsidRPr="00F5793D">
        <w:rPr>
          <w:rFonts w:ascii="Arial" w:hAnsi="Arial" w:cs="Arial"/>
          <w:lang w:val="x-none"/>
        </w:rPr>
        <w:t xml:space="preserve">realizace společných zařízení navržených v </w:t>
      </w:r>
      <w:r w:rsidRPr="009E4053">
        <w:rPr>
          <w:rFonts w:ascii="Arial" w:hAnsi="Arial" w:cs="Arial"/>
          <w:lang w:val="x-none"/>
        </w:rPr>
        <w:t>rámci komplexní</w:t>
      </w:r>
      <w:r w:rsidRPr="009E4053">
        <w:rPr>
          <w:rFonts w:ascii="Arial" w:hAnsi="Arial" w:cs="Arial"/>
        </w:rPr>
        <w:t>ch</w:t>
      </w:r>
      <w:r w:rsidRPr="009E4053">
        <w:rPr>
          <w:rFonts w:ascii="Arial" w:hAnsi="Arial" w:cs="Arial"/>
          <w:lang w:val="x-none"/>
        </w:rPr>
        <w:t xml:space="preserve"> pozemkov</w:t>
      </w:r>
      <w:proofErr w:type="spellStart"/>
      <w:r w:rsidRPr="009E4053">
        <w:rPr>
          <w:rFonts w:ascii="Arial" w:hAnsi="Arial" w:cs="Arial"/>
        </w:rPr>
        <w:t>ých</w:t>
      </w:r>
      <w:proofErr w:type="spellEnd"/>
      <w:r w:rsidRPr="009E4053">
        <w:rPr>
          <w:rFonts w:ascii="Arial" w:hAnsi="Arial" w:cs="Arial"/>
          <w:lang w:val="x-none"/>
        </w:rPr>
        <w:t xml:space="preserve"> úprav v</w:t>
      </w:r>
      <w:bookmarkStart w:id="3" w:name="_Hlk18410741"/>
      <w:r w:rsidR="0099707A" w:rsidRPr="009E4053">
        <w:rPr>
          <w:rFonts w:ascii="Arial" w:hAnsi="Arial" w:cs="Arial"/>
          <w:lang w:val="x-none"/>
        </w:rPr>
        <w:t> </w:t>
      </w:r>
      <w:proofErr w:type="spellStart"/>
      <w:r w:rsidR="0099707A" w:rsidRPr="009E4053">
        <w:rPr>
          <w:rFonts w:ascii="Arial" w:hAnsi="Arial" w:cs="Arial"/>
        </w:rPr>
        <w:t>k.ú</w:t>
      </w:r>
      <w:proofErr w:type="spellEnd"/>
      <w:r w:rsidR="0099707A" w:rsidRPr="009E4053">
        <w:rPr>
          <w:rFonts w:ascii="Arial" w:hAnsi="Arial" w:cs="Arial"/>
        </w:rPr>
        <w:t>. Velké Bílovice</w:t>
      </w:r>
      <w:r w:rsidRPr="00F5793D">
        <w:rPr>
          <w:rFonts w:ascii="Arial" w:hAnsi="Arial" w:cs="Arial"/>
          <w:lang w:val="x-none"/>
        </w:rPr>
        <w:t xml:space="preserve"> </w:t>
      </w:r>
      <w:bookmarkEnd w:id="3"/>
      <w:r w:rsidRPr="00F5793D">
        <w:rPr>
          <w:rFonts w:ascii="Arial" w:hAnsi="Arial" w:cs="Arial"/>
          <w:lang w:val="x-none"/>
        </w:rPr>
        <w:t xml:space="preserve">dle zákona č. 139/2002 Sb., o pozemkových úpravách a pozemkových úřadech, ve znění pozdějších předpisů a o změně zákona č. 229/1991 Sb., o úpravě vlastnických vztahů k </w:t>
      </w:r>
      <w:proofErr w:type="spellStart"/>
      <w:r w:rsidRPr="00F5793D">
        <w:rPr>
          <w:rFonts w:ascii="Arial" w:hAnsi="Arial" w:cs="Arial"/>
          <w:lang w:val="x-none"/>
        </w:rPr>
        <w:t>půdě</w:t>
      </w:r>
      <w:del w:id="4" w:author="Kuchtíčková Lucie Ing." w:date="2021-05-31T09:25:00Z">
        <w:r w:rsidRPr="00F5793D" w:rsidDel="009E4053">
          <w:rPr>
            <w:rFonts w:ascii="Arial" w:hAnsi="Arial" w:cs="Arial"/>
            <w:lang w:val="x-none"/>
          </w:rPr>
          <w:delText xml:space="preserve"> </w:delText>
        </w:r>
        <w:r w:rsidR="00A8346A" w:rsidDel="009E4053">
          <w:rPr>
            <w:rFonts w:ascii="Arial" w:hAnsi="Arial" w:cs="Arial"/>
            <w:lang w:val="x-none"/>
          </w:rPr>
          <w:br/>
        </w:r>
      </w:del>
      <w:r w:rsidRPr="00F5793D">
        <w:rPr>
          <w:rFonts w:ascii="Arial" w:hAnsi="Arial" w:cs="Arial"/>
          <w:lang w:val="x-none"/>
        </w:rPr>
        <w:t>a</w:t>
      </w:r>
      <w:proofErr w:type="spellEnd"/>
      <w:r w:rsidRPr="00F5793D">
        <w:rPr>
          <w:rFonts w:ascii="Arial" w:hAnsi="Arial" w:cs="Arial"/>
          <w:lang w:val="x-none"/>
        </w:rPr>
        <w:t xml:space="preserve"> jinému zemědělskému majetku, ve znění pozdějších předpisů, a to v souladu se zadávací dokumentací Veřejné zakázky</w:t>
      </w:r>
      <w:r w:rsidR="00031E15">
        <w:rPr>
          <w:rFonts w:ascii="Arial" w:hAnsi="Arial" w:cs="Arial"/>
        </w:rPr>
        <w:t xml:space="preserve"> </w:t>
      </w:r>
      <w:bookmarkStart w:id="5" w:name="_Hlk73107720"/>
      <w:r w:rsidR="00544B24" w:rsidRPr="00544B24">
        <w:rPr>
          <w:rFonts w:ascii="Arial" w:hAnsi="Arial" w:cs="Arial"/>
          <w:b/>
        </w:rPr>
        <w:t>LBK 8 a LBK 9 v </w:t>
      </w:r>
      <w:proofErr w:type="spellStart"/>
      <w:r w:rsidR="00544B24" w:rsidRPr="00544B24">
        <w:rPr>
          <w:rFonts w:ascii="Arial" w:hAnsi="Arial" w:cs="Arial"/>
          <w:b/>
        </w:rPr>
        <w:t>k.ú</w:t>
      </w:r>
      <w:proofErr w:type="spellEnd"/>
      <w:r w:rsidR="00544B24" w:rsidRPr="00544B24">
        <w:rPr>
          <w:rFonts w:ascii="Arial" w:hAnsi="Arial" w:cs="Arial"/>
          <w:b/>
        </w:rPr>
        <w:t>. Velké Bílovice</w:t>
      </w:r>
      <w:r w:rsidR="00544B24" w:rsidRPr="00544B24" w:rsidDel="00544B24">
        <w:rPr>
          <w:rFonts w:ascii="Arial" w:hAnsi="Arial" w:cs="Arial"/>
          <w:b/>
          <w:lang w:val="x-none"/>
        </w:rPr>
        <w:t xml:space="preserve"> </w:t>
      </w:r>
      <w:bookmarkEnd w:id="5"/>
      <w:r w:rsidRPr="00F5793D">
        <w:rPr>
          <w:rFonts w:ascii="Arial" w:hAnsi="Arial" w:cs="Arial"/>
          <w:lang w:val="x-none"/>
        </w:rPr>
        <w:t>(dále jen „</w:t>
      </w:r>
      <w:r w:rsidRPr="00F5793D">
        <w:rPr>
          <w:rFonts w:ascii="Arial" w:hAnsi="Arial" w:cs="Arial"/>
          <w:b/>
          <w:lang w:val="x-none"/>
        </w:rPr>
        <w:t>Zadávací dokumentace</w:t>
      </w:r>
      <w:r w:rsidRPr="00F5793D">
        <w:rPr>
          <w:rFonts w:ascii="Arial" w:hAnsi="Arial" w:cs="Arial"/>
          <w:lang w:val="x-none"/>
        </w:rPr>
        <w:t xml:space="preserve">“).  </w:t>
      </w:r>
    </w:p>
    <w:p w14:paraId="78AFBF96" w14:textId="4B1E8656" w:rsidR="00D6259E" w:rsidRPr="00F5793D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Předmětem smlouvy je provedení </w:t>
      </w:r>
      <w:r w:rsidR="00544B24">
        <w:rPr>
          <w:rFonts w:ascii="Arial" w:hAnsi="Arial" w:cs="Arial"/>
        </w:rPr>
        <w:t xml:space="preserve">výsadby lokálních biokoridorů </w:t>
      </w:r>
      <w:r w:rsidR="00FE7788" w:rsidRPr="00C64616">
        <w:rPr>
          <w:rFonts w:ascii="Arial" w:hAnsi="Arial" w:cs="Arial"/>
          <w:bCs/>
        </w:rPr>
        <w:t>LBK 8 a LBK 9 v </w:t>
      </w:r>
      <w:proofErr w:type="spellStart"/>
      <w:r w:rsidR="00FE7788" w:rsidRPr="00C64616">
        <w:rPr>
          <w:rFonts w:ascii="Arial" w:hAnsi="Arial" w:cs="Arial"/>
          <w:bCs/>
        </w:rPr>
        <w:t>k.ú</w:t>
      </w:r>
      <w:proofErr w:type="spellEnd"/>
      <w:r w:rsidR="00FE7788" w:rsidRPr="00C64616">
        <w:rPr>
          <w:rFonts w:ascii="Arial" w:hAnsi="Arial" w:cs="Arial"/>
          <w:bCs/>
        </w:rPr>
        <w:t>. Velké Bílovice</w:t>
      </w:r>
      <w:r w:rsidR="00FE7788" w:rsidRPr="00DF5FD6">
        <w:rPr>
          <w:rFonts w:ascii="Arial" w:hAnsi="Arial" w:cs="Arial"/>
          <w:bCs/>
        </w:rPr>
        <w:t xml:space="preserve"> </w:t>
      </w:r>
      <w:r w:rsidR="00FE7788" w:rsidRPr="00C64616">
        <w:rPr>
          <w:rFonts w:ascii="Arial" w:hAnsi="Arial" w:cs="Arial"/>
          <w:bCs/>
        </w:rPr>
        <w:t xml:space="preserve">včetně </w:t>
      </w:r>
      <w:proofErr w:type="gramStart"/>
      <w:r w:rsidR="00FE7788" w:rsidRPr="00C64616">
        <w:rPr>
          <w:rFonts w:ascii="Arial" w:hAnsi="Arial" w:cs="Arial"/>
          <w:bCs/>
        </w:rPr>
        <w:t>3-leté</w:t>
      </w:r>
      <w:proofErr w:type="gramEnd"/>
      <w:r w:rsidR="00FE7788" w:rsidRPr="00C64616">
        <w:rPr>
          <w:rFonts w:ascii="Arial" w:hAnsi="Arial" w:cs="Arial"/>
          <w:bCs/>
        </w:rPr>
        <w:t xml:space="preserve"> následné péče o porost</w:t>
      </w:r>
      <w:r w:rsidR="00FE7788" w:rsidRPr="00C64616" w:rsidDel="00544B24">
        <w:rPr>
          <w:rFonts w:ascii="Arial" w:hAnsi="Arial" w:cs="Arial"/>
          <w:bCs/>
          <w:lang w:val="x-none"/>
        </w:rPr>
        <w:t xml:space="preserve"> </w:t>
      </w:r>
      <w:r w:rsidRPr="00F5793D">
        <w:rPr>
          <w:rFonts w:ascii="Arial" w:hAnsi="Arial" w:cs="Arial"/>
        </w:rPr>
        <w:t>(dále jen „</w:t>
      </w:r>
      <w:r w:rsidRPr="00F5793D">
        <w:rPr>
          <w:rFonts w:ascii="Arial" w:hAnsi="Arial" w:cs="Arial"/>
          <w:b/>
        </w:rPr>
        <w:t>dílo</w:t>
      </w:r>
      <w:r w:rsidRPr="00F5793D">
        <w:rPr>
          <w:rFonts w:ascii="Arial" w:hAnsi="Arial" w:cs="Arial"/>
        </w:rPr>
        <w:t xml:space="preserve">“) zhotovitelem v rozsahu a za podmínek ujednaných v této smlouvě a v jejích přílohách, které jsou nedílnou součástí této smlouvy. </w:t>
      </w:r>
    </w:p>
    <w:p w14:paraId="0955D7EE" w14:textId="7EE316F8" w:rsidR="00D6259E" w:rsidRPr="00F5793D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se zavazuje provést dílo formou kompletní dodávky při respektování projektů, příslušných technických norem, obecně závazných právních předpisů </w:t>
      </w:r>
      <w:r w:rsidR="00A8346A">
        <w:rPr>
          <w:rFonts w:ascii="Arial" w:hAnsi="Arial" w:cs="Arial"/>
        </w:rPr>
        <w:br/>
      </w:r>
      <w:r w:rsidRPr="00F5793D">
        <w:rPr>
          <w:rFonts w:ascii="Arial" w:hAnsi="Arial" w:cs="Arial"/>
        </w:rPr>
        <w:t xml:space="preserve">a závazných podmínek stanovených pro provedení díla objednatelem v podmínkách zadávacího řízení veřejné zakázky. </w:t>
      </w:r>
    </w:p>
    <w:p w14:paraId="3D497172" w14:textId="78B4AFC5" w:rsidR="00D6259E" w:rsidRPr="00F5793D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Práce nad rámec rozsahu předmětu díla, uvedeného v čl. II, které budou nezbytné </w:t>
      </w:r>
      <w:r w:rsidR="00C8483D" w:rsidRPr="00F5793D">
        <w:rPr>
          <w:rFonts w:ascii="Arial" w:hAnsi="Arial" w:cs="Arial"/>
        </w:rPr>
        <w:br/>
      </w:r>
      <w:r w:rsidRPr="00F5793D">
        <w:rPr>
          <w:rFonts w:ascii="Arial" w:hAnsi="Arial" w:cs="Arial"/>
        </w:rPr>
        <w:t>k řádnému dokončení díla, se zhotovitel zavazuje provést dle pokynů objednatele. Objednatel má právo rozsah díla omezit nebo rozšířit v závislosti na svých finančních možnostech a zhotovitel se zavazuje v tomto případě jeho požadavky respektovat.</w:t>
      </w:r>
      <w:r w:rsidR="00B207E3">
        <w:rPr>
          <w:rFonts w:ascii="Arial" w:hAnsi="Arial" w:cs="Arial"/>
        </w:rPr>
        <w:t xml:space="preserve"> </w:t>
      </w:r>
      <w:r w:rsidR="00B207E3" w:rsidRPr="00B207E3">
        <w:rPr>
          <w:rFonts w:ascii="Arial" w:hAnsi="Arial" w:cs="Arial"/>
        </w:rPr>
        <w:t>Vždy musí být postupováno v souladu se ZZVZ.</w:t>
      </w:r>
    </w:p>
    <w:p w14:paraId="4591EDCB" w14:textId="77777777" w:rsidR="00D6259E" w:rsidRPr="00F5793D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lastRenderedPageBreak/>
        <w:t>Zhotovitel se touto smlouvou zavazuje provést</w:t>
      </w:r>
      <w:r w:rsidRPr="00F5793D">
        <w:rPr>
          <w:rFonts w:ascii="Arial" w:hAnsi="Arial" w:cs="Arial"/>
        </w:rPr>
        <w:t xml:space="preserve"> dílo </w:t>
      </w:r>
      <w:r w:rsidR="002449A1" w:rsidRPr="00F5793D">
        <w:rPr>
          <w:rFonts w:ascii="Arial" w:hAnsi="Arial" w:cs="Arial"/>
        </w:rPr>
        <w:t>a</w:t>
      </w:r>
      <w:r w:rsidRPr="00F5793D">
        <w:rPr>
          <w:rFonts w:ascii="Arial" w:hAnsi="Arial" w:cs="Arial"/>
          <w:lang w:val="x-none"/>
        </w:rPr>
        <w:t xml:space="preserve"> objednatel se zavazuje k převzetí díla a zaplacení ceny za jeho provedení. </w:t>
      </w:r>
    </w:p>
    <w:p w14:paraId="5E2CADA0" w14:textId="77777777" w:rsidR="00D51D5E" w:rsidRPr="00D32B8B" w:rsidRDefault="00D51D5E" w:rsidP="00D32B8B">
      <w:pPr>
        <w:jc w:val="both"/>
        <w:rPr>
          <w:rFonts w:ascii="Arial" w:hAnsi="Arial" w:cs="Arial"/>
        </w:rPr>
      </w:pPr>
    </w:p>
    <w:p w14:paraId="382479BD" w14:textId="51FEDA04" w:rsidR="00D6259E" w:rsidRPr="00F5793D" w:rsidRDefault="00D6259E" w:rsidP="001216DB">
      <w:pPr>
        <w:jc w:val="center"/>
        <w:rPr>
          <w:rFonts w:ascii="Arial" w:hAnsi="Arial" w:cs="Arial"/>
          <w:b/>
          <w:u w:val="single"/>
        </w:rPr>
      </w:pPr>
      <w:proofErr w:type="spellStart"/>
      <w:r w:rsidRPr="00F5793D">
        <w:rPr>
          <w:rFonts w:ascii="Arial" w:hAnsi="Arial" w:cs="Arial"/>
          <w:b/>
          <w:u w:val="single"/>
        </w:rPr>
        <w:t>Čl</w:t>
      </w:r>
      <w:r w:rsidR="001216DB" w:rsidRPr="00F5793D">
        <w:rPr>
          <w:rFonts w:ascii="Arial" w:hAnsi="Arial" w:cs="Arial"/>
          <w:b/>
          <w:u w:val="single"/>
        </w:rPr>
        <w:t>.II</w:t>
      </w:r>
      <w:proofErr w:type="spellEnd"/>
      <w:r w:rsidR="001216DB" w:rsidRPr="00F5793D">
        <w:rPr>
          <w:rFonts w:ascii="Arial" w:hAnsi="Arial" w:cs="Arial"/>
          <w:b/>
          <w:u w:val="single"/>
        </w:rPr>
        <w:t xml:space="preserve"> </w:t>
      </w:r>
      <w:r w:rsidRPr="00F5793D">
        <w:rPr>
          <w:rFonts w:ascii="Arial" w:hAnsi="Arial" w:cs="Arial"/>
          <w:b/>
          <w:u w:val="single"/>
        </w:rPr>
        <w:t>Rozsah a specifikace předmětu smlouvy</w:t>
      </w:r>
    </w:p>
    <w:p w14:paraId="6A5F088C" w14:textId="77777777" w:rsidR="00D6259E" w:rsidRPr="00F5793D" w:rsidRDefault="005E61C9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se zavazuje k provedení následujícího díla:</w:t>
      </w:r>
    </w:p>
    <w:p w14:paraId="5AD7C83C" w14:textId="406D0DC6" w:rsidR="00D6259E" w:rsidRPr="00F5793D" w:rsidRDefault="00D6259E" w:rsidP="00D6259E">
      <w:pPr>
        <w:jc w:val="both"/>
        <w:rPr>
          <w:rFonts w:ascii="Arial" w:hAnsi="Arial" w:cs="Arial"/>
          <w:b/>
        </w:rPr>
      </w:pPr>
      <w:r w:rsidRPr="00F5793D">
        <w:rPr>
          <w:rFonts w:ascii="Arial" w:hAnsi="Arial" w:cs="Arial"/>
          <w:lang w:val="x-none"/>
        </w:rPr>
        <w:t xml:space="preserve">Název </w:t>
      </w:r>
      <w:r w:rsidRPr="00F5793D">
        <w:rPr>
          <w:rFonts w:ascii="Arial" w:hAnsi="Arial" w:cs="Arial"/>
        </w:rPr>
        <w:t>díla</w:t>
      </w:r>
      <w:r w:rsidRPr="00F5793D">
        <w:rPr>
          <w:rFonts w:ascii="Arial" w:hAnsi="Arial" w:cs="Arial"/>
          <w:lang w:val="x-none"/>
        </w:rPr>
        <w:t xml:space="preserve">: </w:t>
      </w:r>
      <w:r w:rsidRPr="00F5793D">
        <w:rPr>
          <w:rFonts w:ascii="Arial" w:hAnsi="Arial" w:cs="Arial"/>
          <w:b/>
        </w:rPr>
        <w:t xml:space="preserve">          </w:t>
      </w:r>
      <w:r w:rsidR="00FE7788" w:rsidRPr="00544B24">
        <w:rPr>
          <w:rFonts w:ascii="Arial" w:hAnsi="Arial" w:cs="Arial"/>
          <w:b/>
        </w:rPr>
        <w:t>LBK 8 a LBK 9 v </w:t>
      </w:r>
      <w:proofErr w:type="spellStart"/>
      <w:r w:rsidR="00FE7788" w:rsidRPr="00544B24">
        <w:rPr>
          <w:rFonts w:ascii="Arial" w:hAnsi="Arial" w:cs="Arial"/>
          <w:b/>
        </w:rPr>
        <w:t>k.ú</w:t>
      </w:r>
      <w:proofErr w:type="spellEnd"/>
      <w:r w:rsidR="00FE7788" w:rsidRPr="00544B24">
        <w:rPr>
          <w:rFonts w:ascii="Arial" w:hAnsi="Arial" w:cs="Arial"/>
          <w:b/>
        </w:rPr>
        <w:t>. Velké Bílovice</w:t>
      </w:r>
      <w:r w:rsidR="00FE7788" w:rsidRPr="00544B24" w:rsidDel="00544B24">
        <w:rPr>
          <w:rFonts w:ascii="Arial" w:hAnsi="Arial" w:cs="Arial"/>
          <w:b/>
          <w:lang w:val="x-none"/>
        </w:rPr>
        <w:t xml:space="preserve"> </w:t>
      </w:r>
    </w:p>
    <w:p w14:paraId="23299CC9" w14:textId="32B63867" w:rsidR="00D6259E" w:rsidRPr="00F5793D" w:rsidRDefault="005E61C9" w:rsidP="00D6259E">
      <w:pPr>
        <w:jc w:val="both"/>
        <w:rPr>
          <w:rFonts w:ascii="Arial" w:hAnsi="Arial" w:cs="Arial"/>
          <w:bCs/>
          <w:lang w:val="en-US"/>
        </w:rPr>
      </w:pPr>
      <w:r w:rsidRPr="00F5793D">
        <w:rPr>
          <w:rFonts w:ascii="Arial" w:hAnsi="Arial" w:cs="Arial"/>
        </w:rPr>
        <w:t xml:space="preserve">Místo </w:t>
      </w:r>
      <w:proofErr w:type="gramStart"/>
      <w:r w:rsidRPr="00F5793D">
        <w:rPr>
          <w:rFonts w:ascii="Arial" w:hAnsi="Arial" w:cs="Arial"/>
        </w:rPr>
        <w:t>plnění</w:t>
      </w:r>
      <w:r w:rsidR="00D6259E" w:rsidRPr="00F5793D">
        <w:rPr>
          <w:rFonts w:ascii="Arial" w:hAnsi="Arial" w:cs="Arial"/>
          <w:lang w:val="x-none"/>
        </w:rPr>
        <w:t xml:space="preserve">:   </w:t>
      </w:r>
      <w:proofErr w:type="gramEnd"/>
      <w:r w:rsidR="00D6259E" w:rsidRPr="00F5793D">
        <w:rPr>
          <w:rFonts w:ascii="Arial" w:hAnsi="Arial" w:cs="Arial"/>
          <w:lang w:val="x-none"/>
        </w:rPr>
        <w:t xml:space="preserve"> </w:t>
      </w:r>
      <w:r w:rsidR="00D6259E" w:rsidRPr="00F5793D">
        <w:rPr>
          <w:rFonts w:ascii="Arial" w:hAnsi="Arial" w:cs="Arial"/>
        </w:rPr>
        <w:t xml:space="preserve">    </w:t>
      </w:r>
      <w:proofErr w:type="spellStart"/>
      <w:r w:rsidR="00FE7788">
        <w:rPr>
          <w:rFonts w:ascii="Arial" w:hAnsi="Arial" w:cs="Arial"/>
          <w:b/>
          <w:bCs/>
          <w:lang w:val="en-US"/>
        </w:rPr>
        <w:t>Jihomoravský</w:t>
      </w:r>
      <w:proofErr w:type="spellEnd"/>
      <w:r w:rsidR="00FE7788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="00FE7788">
        <w:rPr>
          <w:rFonts w:ascii="Arial" w:hAnsi="Arial" w:cs="Arial"/>
          <w:b/>
          <w:bCs/>
          <w:lang w:val="en-US"/>
        </w:rPr>
        <w:t>kraj</w:t>
      </w:r>
      <w:proofErr w:type="spellEnd"/>
      <w:r w:rsidR="00FE7788">
        <w:rPr>
          <w:rFonts w:ascii="Arial" w:hAnsi="Arial" w:cs="Arial"/>
          <w:b/>
          <w:bCs/>
          <w:lang w:val="en-US"/>
        </w:rPr>
        <w:t xml:space="preserve">, </w:t>
      </w:r>
      <w:proofErr w:type="spellStart"/>
      <w:r w:rsidR="00FE7788">
        <w:rPr>
          <w:rFonts w:ascii="Arial" w:hAnsi="Arial" w:cs="Arial"/>
          <w:b/>
          <w:bCs/>
          <w:lang w:val="en-US"/>
        </w:rPr>
        <w:t>okres</w:t>
      </w:r>
      <w:proofErr w:type="spellEnd"/>
      <w:r w:rsidR="00FE7788">
        <w:rPr>
          <w:rFonts w:ascii="Arial" w:hAnsi="Arial" w:cs="Arial"/>
          <w:b/>
          <w:bCs/>
          <w:lang w:val="en-US"/>
        </w:rPr>
        <w:t xml:space="preserve"> Břeclav, </w:t>
      </w:r>
      <w:proofErr w:type="spellStart"/>
      <w:r w:rsidR="00FE7788">
        <w:rPr>
          <w:rFonts w:ascii="Arial" w:hAnsi="Arial" w:cs="Arial"/>
          <w:b/>
          <w:bCs/>
          <w:lang w:val="en-US"/>
        </w:rPr>
        <w:t>k.ú</w:t>
      </w:r>
      <w:proofErr w:type="spellEnd"/>
      <w:r w:rsidR="00FE7788">
        <w:rPr>
          <w:rFonts w:ascii="Arial" w:hAnsi="Arial" w:cs="Arial"/>
          <w:b/>
          <w:bCs/>
          <w:lang w:val="en-US"/>
        </w:rPr>
        <w:t xml:space="preserve">. </w:t>
      </w:r>
      <w:proofErr w:type="spellStart"/>
      <w:r w:rsidR="00FE7788">
        <w:rPr>
          <w:rFonts w:ascii="Arial" w:hAnsi="Arial" w:cs="Arial"/>
          <w:b/>
          <w:bCs/>
          <w:lang w:val="en-US"/>
        </w:rPr>
        <w:t>Velké</w:t>
      </w:r>
      <w:proofErr w:type="spellEnd"/>
      <w:r w:rsidR="00FE7788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="00FE7788">
        <w:rPr>
          <w:rFonts w:ascii="Arial" w:hAnsi="Arial" w:cs="Arial"/>
          <w:b/>
          <w:bCs/>
          <w:lang w:val="en-US"/>
        </w:rPr>
        <w:t>Bílovice</w:t>
      </w:r>
      <w:proofErr w:type="spellEnd"/>
    </w:p>
    <w:p w14:paraId="0E708F95" w14:textId="057DA30B" w:rsidR="00D6259E" w:rsidRPr="009E4053" w:rsidRDefault="00D6259E" w:rsidP="00D6259E">
      <w:pPr>
        <w:ind w:left="360"/>
        <w:jc w:val="both"/>
        <w:rPr>
          <w:rFonts w:ascii="Arial" w:hAnsi="Arial" w:cs="Arial"/>
          <w:b/>
        </w:rPr>
      </w:pPr>
      <w:r w:rsidRPr="00F5793D">
        <w:rPr>
          <w:rFonts w:ascii="Arial" w:hAnsi="Arial" w:cs="Arial"/>
        </w:rPr>
        <w:t>Rozsah díla a jeho kvalita, včetně p</w:t>
      </w:r>
      <w:proofErr w:type="spellStart"/>
      <w:r w:rsidRPr="00F5793D">
        <w:rPr>
          <w:rFonts w:ascii="Arial" w:hAnsi="Arial" w:cs="Arial"/>
          <w:lang w:val="x-none"/>
        </w:rPr>
        <w:t>říslušn</w:t>
      </w:r>
      <w:r w:rsidRPr="00F5793D">
        <w:rPr>
          <w:rFonts w:ascii="Arial" w:hAnsi="Arial" w:cs="Arial"/>
        </w:rPr>
        <w:t>ých</w:t>
      </w:r>
      <w:proofErr w:type="spellEnd"/>
      <w:r w:rsidRPr="00F5793D">
        <w:rPr>
          <w:rFonts w:ascii="Arial" w:hAnsi="Arial" w:cs="Arial"/>
          <w:lang w:val="x-none"/>
        </w:rPr>
        <w:t xml:space="preserve"> parcelní</w:t>
      </w:r>
      <w:r w:rsidRPr="00F5793D">
        <w:rPr>
          <w:rFonts w:ascii="Arial" w:hAnsi="Arial" w:cs="Arial"/>
        </w:rPr>
        <w:t>ch</w:t>
      </w:r>
      <w:r w:rsidRPr="00F5793D">
        <w:rPr>
          <w:rFonts w:ascii="Arial" w:hAnsi="Arial" w:cs="Arial"/>
          <w:lang w:val="x-none"/>
        </w:rPr>
        <w:t xml:space="preserve"> </w:t>
      </w:r>
      <w:proofErr w:type="spellStart"/>
      <w:r w:rsidRPr="00F5793D">
        <w:rPr>
          <w:rFonts w:ascii="Arial" w:hAnsi="Arial" w:cs="Arial"/>
          <w:lang w:val="x-none"/>
        </w:rPr>
        <w:t>čís</w:t>
      </w:r>
      <w:r w:rsidRPr="00F5793D">
        <w:rPr>
          <w:rFonts w:ascii="Arial" w:hAnsi="Arial" w:cs="Arial"/>
        </w:rPr>
        <w:t>e</w:t>
      </w:r>
      <w:proofErr w:type="spellEnd"/>
      <w:r w:rsidRPr="00F5793D">
        <w:rPr>
          <w:rFonts w:ascii="Arial" w:hAnsi="Arial" w:cs="Arial"/>
          <w:lang w:val="x-none"/>
        </w:rPr>
        <w:t xml:space="preserve">l </w:t>
      </w:r>
      <w:r w:rsidR="00B207E3">
        <w:rPr>
          <w:rFonts w:ascii="Arial" w:hAnsi="Arial" w:cs="Arial"/>
        </w:rPr>
        <w:t xml:space="preserve">pozemků </w:t>
      </w:r>
      <w:r w:rsidRPr="00F5793D">
        <w:rPr>
          <w:rFonts w:ascii="Arial" w:hAnsi="Arial" w:cs="Arial"/>
          <w:lang w:val="x-none"/>
        </w:rPr>
        <w:t>a vytyčovací</w:t>
      </w:r>
      <w:r w:rsidRPr="00F5793D">
        <w:rPr>
          <w:rFonts w:ascii="Arial" w:hAnsi="Arial" w:cs="Arial"/>
        </w:rPr>
        <w:t xml:space="preserve">ch </w:t>
      </w:r>
      <w:r w:rsidRPr="00F5793D">
        <w:rPr>
          <w:rFonts w:ascii="Arial" w:hAnsi="Arial" w:cs="Arial"/>
          <w:lang w:val="x-none"/>
        </w:rPr>
        <w:t>bod</w:t>
      </w:r>
      <w:r w:rsidRPr="00F5793D">
        <w:rPr>
          <w:rFonts w:ascii="Arial" w:hAnsi="Arial" w:cs="Arial"/>
        </w:rPr>
        <w:t xml:space="preserve">ů </w:t>
      </w:r>
      <w:r w:rsidRPr="00F5793D">
        <w:rPr>
          <w:rFonts w:ascii="Arial" w:hAnsi="Arial" w:cs="Arial"/>
          <w:lang w:val="x-none"/>
        </w:rPr>
        <w:t>j</w:t>
      </w:r>
      <w:r w:rsidRPr="00F5793D">
        <w:rPr>
          <w:rFonts w:ascii="Arial" w:hAnsi="Arial" w:cs="Arial"/>
        </w:rPr>
        <w:t>e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</w:rPr>
        <w:t xml:space="preserve">specifikován </w:t>
      </w:r>
      <w:r w:rsidRPr="00F5793D">
        <w:rPr>
          <w:rFonts w:ascii="Arial" w:hAnsi="Arial" w:cs="Arial"/>
          <w:lang w:val="x-none"/>
        </w:rPr>
        <w:t>v projektové dokumentaci</w:t>
      </w:r>
      <w:r w:rsidR="00FB7B5D" w:rsidRPr="00F5793D">
        <w:rPr>
          <w:rFonts w:ascii="Arial" w:hAnsi="Arial" w:cs="Arial"/>
        </w:rPr>
        <w:t>,</w:t>
      </w:r>
      <w:r w:rsidRPr="00F5793D">
        <w:rPr>
          <w:rFonts w:ascii="Arial" w:hAnsi="Arial" w:cs="Arial"/>
        </w:rPr>
        <w:t xml:space="preserve"> </w:t>
      </w:r>
      <w:r w:rsidR="009E69C2" w:rsidRPr="00F5793D">
        <w:rPr>
          <w:rFonts w:ascii="Arial" w:hAnsi="Arial" w:cs="Arial"/>
        </w:rPr>
        <w:t>kterou se stanoví podrobnosti vymezení předmětu veřejné zakázky a rozsah soupisu prací, dodávek a služeb s výkazem výměr</w:t>
      </w:r>
      <w:r w:rsidR="00FB7B5D" w:rsidRPr="00F5793D">
        <w:rPr>
          <w:rFonts w:ascii="Arial" w:hAnsi="Arial" w:cs="Arial"/>
        </w:rPr>
        <w:t>,</w:t>
      </w:r>
      <w:r w:rsidR="00F66571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 xml:space="preserve">kterou vypracovala </w:t>
      </w:r>
      <w:r w:rsidRPr="00F5793D">
        <w:rPr>
          <w:rFonts w:ascii="Arial" w:hAnsi="Arial" w:cs="Arial"/>
          <w:lang w:val="x-none"/>
        </w:rPr>
        <w:t xml:space="preserve">projekční společnost </w:t>
      </w:r>
      <w:r w:rsidR="00FE7788" w:rsidRPr="00C64616">
        <w:rPr>
          <w:rFonts w:ascii="Arial" w:hAnsi="Arial" w:cs="Arial"/>
          <w:lang w:val="en-US"/>
        </w:rPr>
        <w:t xml:space="preserve">AGROPROJEKT PSO </w:t>
      </w:r>
      <w:proofErr w:type="spellStart"/>
      <w:r w:rsidR="00FE7788" w:rsidRPr="00C64616">
        <w:rPr>
          <w:rFonts w:ascii="Arial" w:hAnsi="Arial" w:cs="Arial"/>
          <w:lang w:val="en-US"/>
        </w:rPr>
        <w:t>s.r.o.</w:t>
      </w:r>
      <w:proofErr w:type="spellEnd"/>
      <w:r w:rsidR="00FE7788" w:rsidRPr="00C64616">
        <w:rPr>
          <w:rFonts w:ascii="Arial" w:hAnsi="Arial" w:cs="Arial"/>
          <w:lang w:val="en-US"/>
        </w:rPr>
        <w:t>,</w:t>
      </w:r>
      <w:r w:rsidRPr="00DF5FD6">
        <w:rPr>
          <w:rFonts w:ascii="Arial" w:hAnsi="Arial" w:cs="Arial"/>
        </w:rPr>
        <w:t xml:space="preserve"> č. zakázky </w:t>
      </w:r>
      <w:r w:rsidR="00FE7788" w:rsidRPr="00C64616">
        <w:rPr>
          <w:rFonts w:ascii="Arial" w:hAnsi="Arial" w:cs="Arial"/>
          <w:lang w:val="en-US"/>
        </w:rPr>
        <w:t>117-3140-20.</w:t>
      </w:r>
      <w:r w:rsidRPr="00DF5FD6">
        <w:rPr>
          <w:rFonts w:ascii="Arial" w:hAnsi="Arial" w:cs="Arial"/>
          <w:lang w:val="x-none"/>
        </w:rPr>
        <w:t xml:space="preserve"> Uvedená projektová dokume</w:t>
      </w:r>
      <w:r w:rsidRPr="00F5793D">
        <w:rPr>
          <w:rFonts w:ascii="Arial" w:hAnsi="Arial" w:cs="Arial"/>
          <w:lang w:val="x-none"/>
        </w:rPr>
        <w:t>ntace b</w:t>
      </w:r>
      <w:r w:rsidRPr="00F5793D">
        <w:rPr>
          <w:rFonts w:ascii="Arial" w:hAnsi="Arial" w:cs="Arial"/>
        </w:rPr>
        <w:t>ude</w:t>
      </w:r>
      <w:r w:rsidRPr="00F5793D">
        <w:rPr>
          <w:rFonts w:ascii="Arial" w:hAnsi="Arial" w:cs="Arial"/>
          <w:lang w:val="x-none"/>
        </w:rPr>
        <w:t xml:space="preserve"> </w:t>
      </w:r>
      <w:r w:rsidR="00EE39B7">
        <w:rPr>
          <w:rFonts w:ascii="Arial" w:hAnsi="Arial" w:cs="Arial"/>
        </w:rPr>
        <w:t>v analogové formě</w:t>
      </w:r>
      <w:r w:rsidR="00EE39B7"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 xml:space="preserve">objednatelem protokolárně předána </w:t>
      </w:r>
      <w:r w:rsidRPr="009E4053">
        <w:rPr>
          <w:rFonts w:ascii="Arial" w:hAnsi="Arial" w:cs="Arial"/>
          <w:lang w:val="x-none"/>
        </w:rPr>
        <w:t>zhotoviteli</w:t>
      </w:r>
      <w:r w:rsidRPr="009E4053">
        <w:rPr>
          <w:rFonts w:ascii="Arial" w:hAnsi="Arial" w:cs="Arial"/>
        </w:rPr>
        <w:t xml:space="preserve"> nejpozději při předání </w:t>
      </w:r>
      <w:r w:rsidR="005E61C9" w:rsidRPr="009E4053">
        <w:rPr>
          <w:rFonts w:ascii="Arial" w:hAnsi="Arial" w:cs="Arial"/>
        </w:rPr>
        <w:t>místa plnění.</w:t>
      </w:r>
    </w:p>
    <w:p w14:paraId="0F410253" w14:textId="77777777" w:rsidR="00D6259E" w:rsidRPr="009E4053" w:rsidRDefault="00D6259E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lang w:val="x-none"/>
        </w:rPr>
      </w:pPr>
      <w:r w:rsidRPr="009E4053">
        <w:rPr>
          <w:rFonts w:ascii="Arial" w:hAnsi="Arial" w:cs="Arial"/>
        </w:rPr>
        <w:t>Součástí realizace díla jsou tyto činnosti</w:t>
      </w:r>
      <w:r w:rsidRPr="009E4053">
        <w:rPr>
          <w:rFonts w:ascii="Arial" w:hAnsi="Arial" w:cs="Arial"/>
          <w:lang w:val="x-none"/>
        </w:rPr>
        <w:t>:</w:t>
      </w:r>
    </w:p>
    <w:p w14:paraId="4C02F0A9" w14:textId="0AF66B4C" w:rsidR="00073207" w:rsidRPr="009E4053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9E4053">
        <w:rPr>
          <w:rFonts w:ascii="Arial" w:hAnsi="Arial" w:cs="Arial"/>
        </w:rPr>
        <w:t>Z</w:t>
      </w:r>
      <w:proofErr w:type="spellStart"/>
      <w:r w:rsidRPr="009E4053">
        <w:rPr>
          <w:rFonts w:ascii="Arial" w:hAnsi="Arial" w:cs="Arial"/>
          <w:lang w:val="x-none"/>
        </w:rPr>
        <w:t>ajištění</w:t>
      </w:r>
      <w:proofErr w:type="spellEnd"/>
      <w:r w:rsidRPr="009E4053">
        <w:rPr>
          <w:rFonts w:ascii="Arial" w:hAnsi="Arial" w:cs="Arial"/>
          <w:lang w:val="x-none"/>
        </w:rPr>
        <w:t xml:space="preserve"> dodávek </w:t>
      </w:r>
      <w:r w:rsidR="00B207E3" w:rsidRPr="009E4053">
        <w:rPr>
          <w:rFonts w:ascii="Arial" w:hAnsi="Arial" w:cs="Arial"/>
        </w:rPr>
        <w:t xml:space="preserve">výsadbové zeleně </w:t>
      </w:r>
      <w:r w:rsidRPr="009E4053">
        <w:rPr>
          <w:rFonts w:ascii="Arial" w:hAnsi="Arial" w:cs="Arial"/>
          <w:lang w:val="x-none"/>
        </w:rPr>
        <w:t>materiálů</w:t>
      </w:r>
      <w:r w:rsidR="00EE39B7" w:rsidRPr="009E4053">
        <w:rPr>
          <w:rFonts w:ascii="Arial" w:hAnsi="Arial" w:cs="Arial"/>
        </w:rPr>
        <w:t xml:space="preserve"> </w:t>
      </w:r>
      <w:r w:rsidRPr="009E4053">
        <w:rPr>
          <w:rFonts w:ascii="Arial" w:hAnsi="Arial" w:cs="Arial"/>
          <w:lang w:val="x-none"/>
        </w:rPr>
        <w:t>a zařízení nezbytných pro řádné dokončení díla</w:t>
      </w:r>
      <w:r w:rsidRPr="009E4053">
        <w:rPr>
          <w:rFonts w:ascii="Arial" w:hAnsi="Arial" w:cs="Arial"/>
        </w:rPr>
        <w:t>.</w:t>
      </w:r>
    </w:p>
    <w:p w14:paraId="0BB07D84" w14:textId="77777777" w:rsidR="00D6259E" w:rsidRPr="009E4053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9E4053">
        <w:rPr>
          <w:rFonts w:ascii="Arial" w:hAnsi="Arial" w:cs="Arial"/>
        </w:rPr>
        <w:t>P</w:t>
      </w:r>
      <w:proofErr w:type="spellStart"/>
      <w:r w:rsidRPr="009E4053">
        <w:rPr>
          <w:rFonts w:ascii="Arial" w:hAnsi="Arial" w:cs="Arial"/>
          <w:lang w:val="x-none"/>
        </w:rPr>
        <w:t>rovedení</w:t>
      </w:r>
      <w:proofErr w:type="spellEnd"/>
      <w:r w:rsidRPr="009E4053">
        <w:rPr>
          <w:rFonts w:ascii="Arial" w:hAnsi="Arial" w:cs="Arial"/>
          <w:lang w:val="x-none"/>
        </w:rPr>
        <w:t xml:space="preserve"> všech činností souvisejících s provedením </w:t>
      </w:r>
      <w:r w:rsidRPr="009E4053">
        <w:rPr>
          <w:rFonts w:ascii="Arial" w:hAnsi="Arial" w:cs="Arial"/>
        </w:rPr>
        <w:t>díla</w:t>
      </w:r>
      <w:r w:rsidRPr="009E4053">
        <w:rPr>
          <w:rFonts w:ascii="Arial" w:hAnsi="Arial" w:cs="Arial"/>
          <w:lang w:val="x-none"/>
        </w:rPr>
        <w:t xml:space="preserve"> nezbytných pro řádné dokončení díla (</w:t>
      </w:r>
      <w:r w:rsidRPr="009E4053">
        <w:rPr>
          <w:rFonts w:ascii="Arial" w:hAnsi="Arial" w:cs="Arial"/>
        </w:rPr>
        <w:t>dodávek, služeb,</w:t>
      </w:r>
      <w:r w:rsidRPr="009E4053">
        <w:rPr>
          <w:rFonts w:ascii="Arial" w:hAnsi="Arial" w:cs="Arial"/>
          <w:lang w:val="x-none"/>
        </w:rPr>
        <w:t xml:space="preserve"> bezpečnostní opatření apod.),  </w:t>
      </w:r>
    </w:p>
    <w:p w14:paraId="0CCBEB40" w14:textId="512055D7" w:rsidR="00D6259E" w:rsidRPr="009E4053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9E4053">
        <w:rPr>
          <w:rFonts w:ascii="Arial" w:hAnsi="Arial" w:cs="Arial"/>
        </w:rPr>
        <w:t>K</w:t>
      </w:r>
      <w:proofErr w:type="spellStart"/>
      <w:r w:rsidRPr="009E4053">
        <w:rPr>
          <w:rFonts w:ascii="Arial" w:hAnsi="Arial" w:cs="Arial"/>
          <w:lang w:val="x-none"/>
        </w:rPr>
        <w:t>oordinac</w:t>
      </w:r>
      <w:r w:rsidR="00031E15" w:rsidRPr="009E4053">
        <w:rPr>
          <w:rFonts w:ascii="Arial" w:hAnsi="Arial" w:cs="Arial"/>
        </w:rPr>
        <w:t>e</w:t>
      </w:r>
      <w:proofErr w:type="spellEnd"/>
      <w:r w:rsidRPr="009E4053">
        <w:rPr>
          <w:rFonts w:ascii="Arial" w:hAnsi="Arial" w:cs="Arial"/>
          <w:lang w:val="x-none"/>
        </w:rPr>
        <w:t xml:space="preserve"> veškerých činností, jež jsou součástí</w:t>
      </w:r>
      <w:r w:rsidRPr="009E4053">
        <w:rPr>
          <w:rFonts w:ascii="Arial" w:hAnsi="Arial" w:cs="Arial"/>
        </w:rPr>
        <w:t xml:space="preserve"> realizace</w:t>
      </w:r>
      <w:r w:rsidRPr="009E4053">
        <w:rPr>
          <w:rFonts w:ascii="Arial" w:hAnsi="Arial" w:cs="Arial"/>
          <w:lang w:val="x-none"/>
        </w:rPr>
        <w:t xml:space="preserve"> díla. </w:t>
      </w:r>
    </w:p>
    <w:p w14:paraId="060CB5DE" w14:textId="0EC2C093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u w:val="single"/>
        </w:rPr>
      </w:pPr>
      <w:r w:rsidRPr="009E4053">
        <w:rPr>
          <w:rFonts w:ascii="Arial" w:hAnsi="Arial" w:cs="Arial"/>
        </w:rPr>
        <w:t>G</w:t>
      </w:r>
      <w:proofErr w:type="spellStart"/>
      <w:r w:rsidRPr="009E4053">
        <w:rPr>
          <w:rFonts w:ascii="Arial" w:hAnsi="Arial" w:cs="Arial"/>
          <w:lang w:val="x-none"/>
        </w:rPr>
        <w:t>eodetické</w:t>
      </w:r>
      <w:proofErr w:type="spellEnd"/>
      <w:r w:rsidRPr="009E4053">
        <w:rPr>
          <w:rFonts w:ascii="Arial" w:hAnsi="Arial" w:cs="Arial"/>
          <w:lang w:val="x-none"/>
        </w:rPr>
        <w:t xml:space="preserve"> vytyčení pozemků před zahájením provádění díla (příslušná parcelní čísla a vytyčovací body</w:t>
      </w:r>
      <w:r w:rsidRPr="00F5793D">
        <w:rPr>
          <w:rFonts w:ascii="Arial" w:hAnsi="Arial" w:cs="Arial"/>
          <w:lang w:val="x-none"/>
        </w:rPr>
        <w:t xml:space="preserve"> jsou uvedeny v projektové dokumentaci);</w:t>
      </w:r>
      <w:r w:rsidR="00A24CAD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 </w:t>
      </w:r>
    </w:p>
    <w:p w14:paraId="7B692432" w14:textId="2C976ABF" w:rsidR="00D6259E" w:rsidRPr="009E4053" w:rsidRDefault="00B90E36" w:rsidP="00B207E3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bCs/>
          <w:i/>
          <w:iCs/>
          <w:color w:val="FF0000"/>
        </w:rPr>
      </w:pPr>
      <w:r w:rsidRPr="00F5793D">
        <w:rPr>
          <w:rFonts w:ascii="Arial" w:hAnsi="Arial" w:cs="Arial"/>
        </w:rPr>
        <w:t>Zhotovitel zajistípředběžný záchranný archeologický výzkum</w:t>
      </w:r>
      <w:r w:rsidR="009E4053">
        <w:rPr>
          <w:rFonts w:ascii="Arial" w:hAnsi="Arial" w:cs="Arial"/>
        </w:rPr>
        <w:t>.</w:t>
      </w:r>
    </w:p>
    <w:p w14:paraId="0B9E9D16" w14:textId="09D2929E" w:rsidR="00F66571" w:rsidRPr="00F5793D" w:rsidRDefault="00D6259E" w:rsidP="00B207E3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Pokud dojde v průběhu provádění </w:t>
      </w:r>
      <w:r w:rsidR="00755995" w:rsidRPr="00F5793D">
        <w:rPr>
          <w:rFonts w:ascii="Arial" w:hAnsi="Arial" w:cs="Arial"/>
        </w:rPr>
        <w:t xml:space="preserve">předběžného záchranného archeologického výzkumu </w:t>
      </w:r>
      <w:r w:rsidRPr="00F5793D">
        <w:rPr>
          <w:rFonts w:ascii="Arial" w:hAnsi="Arial" w:cs="Arial"/>
        </w:rPr>
        <w:t xml:space="preserve">v rámci přípravy a realizace </w:t>
      </w:r>
      <w:r w:rsidR="00A24CAD" w:rsidRPr="00F5793D">
        <w:rPr>
          <w:rFonts w:ascii="Arial" w:hAnsi="Arial" w:cs="Arial"/>
        </w:rPr>
        <w:t>díla</w:t>
      </w:r>
      <w:r w:rsidR="0019057A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k nepředvídaným nálezům kulturně cenných předmětů, detailů stavby nebo chráněných částí přírody anebo k archeologickým nálezům, je zhotovitel povinen umožnit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</w:rPr>
        <w:t xml:space="preserve">provedení </w:t>
      </w:r>
      <w:r w:rsidRPr="00F5793D">
        <w:rPr>
          <w:rFonts w:ascii="Arial" w:hAnsi="Arial" w:cs="Arial"/>
          <w:lang w:val="x-none"/>
        </w:rPr>
        <w:t>záchrann</w:t>
      </w:r>
      <w:r w:rsidRPr="00F5793D">
        <w:rPr>
          <w:rFonts w:ascii="Arial" w:hAnsi="Arial" w:cs="Arial"/>
        </w:rPr>
        <w:t>ého</w:t>
      </w:r>
      <w:r w:rsidRPr="00F5793D">
        <w:rPr>
          <w:rFonts w:ascii="Arial" w:hAnsi="Arial" w:cs="Arial"/>
          <w:lang w:val="x-none"/>
        </w:rPr>
        <w:t xml:space="preserve"> archeologick</w:t>
      </w:r>
      <w:r w:rsidRPr="00F5793D">
        <w:rPr>
          <w:rFonts w:ascii="Arial" w:hAnsi="Arial" w:cs="Arial"/>
        </w:rPr>
        <w:t>ého</w:t>
      </w:r>
      <w:r w:rsidRPr="00F5793D">
        <w:rPr>
          <w:rFonts w:ascii="Arial" w:hAnsi="Arial" w:cs="Arial"/>
          <w:lang w:val="x-none"/>
        </w:rPr>
        <w:t xml:space="preserve"> výzkum</w:t>
      </w:r>
      <w:r w:rsidRPr="00F5793D">
        <w:rPr>
          <w:rFonts w:ascii="Arial" w:hAnsi="Arial" w:cs="Arial"/>
        </w:rPr>
        <w:t>u</w:t>
      </w:r>
      <w:r w:rsidRPr="00F5793D">
        <w:rPr>
          <w:rFonts w:ascii="Arial" w:hAnsi="Arial" w:cs="Arial"/>
          <w:lang w:val="x-none"/>
        </w:rPr>
        <w:t xml:space="preserve"> v průběhu </w:t>
      </w:r>
      <w:r w:rsidRPr="00F5793D">
        <w:rPr>
          <w:rFonts w:ascii="Arial" w:hAnsi="Arial" w:cs="Arial"/>
        </w:rPr>
        <w:t>realizace díla</w:t>
      </w:r>
      <w:r w:rsidRPr="00F5793D">
        <w:rPr>
          <w:rFonts w:ascii="Arial" w:hAnsi="Arial" w:cs="Arial"/>
          <w:lang w:val="x-none"/>
        </w:rPr>
        <w:t xml:space="preserve"> dle zákona č. 20/1987 Sb., o státní památkové péči, ve znění pozdějších předpisů;</w:t>
      </w:r>
      <w:r w:rsidRPr="00F5793D">
        <w:rPr>
          <w:rFonts w:ascii="Arial" w:hAnsi="Arial" w:cs="Arial"/>
        </w:rPr>
        <w:t xml:space="preserve"> </w:t>
      </w:r>
    </w:p>
    <w:p w14:paraId="5EFCFF7A" w14:textId="19B479BA" w:rsidR="00D6259E" w:rsidRPr="00F5793D" w:rsidRDefault="00F66571" w:rsidP="00F66571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Dojde-li během přípravy a realizace </w:t>
      </w:r>
      <w:r w:rsidR="00A24CAD" w:rsidRPr="00F5793D">
        <w:rPr>
          <w:rFonts w:ascii="Arial" w:hAnsi="Arial" w:cs="Arial"/>
        </w:rPr>
        <w:t>díla</w:t>
      </w:r>
      <w:r w:rsidR="0019057A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k nepředvídaným nálezům kulturně cenných předmětů, detailů stavby nebo chráněných částí přírody anebo k</w:t>
      </w:r>
      <w:r w:rsidR="00003103">
        <w:rPr>
          <w:rFonts w:ascii="Arial" w:hAnsi="Arial" w:cs="Arial"/>
        </w:rPr>
        <w:t xml:space="preserve"> </w:t>
      </w:r>
      <w:bookmarkStart w:id="6" w:name="_Hlk13050140"/>
      <w:r w:rsidR="00003103">
        <w:rPr>
          <w:rFonts w:ascii="Arial" w:hAnsi="Arial" w:cs="Arial"/>
        </w:rPr>
        <w:t>nálezům munice či</w:t>
      </w:r>
      <w:r w:rsidR="00003103" w:rsidRPr="00B109EB">
        <w:rPr>
          <w:rFonts w:ascii="Arial" w:hAnsi="Arial" w:cs="Arial"/>
        </w:rPr>
        <w:t> </w:t>
      </w:r>
      <w:bookmarkEnd w:id="6"/>
      <w:r w:rsidR="00003103">
        <w:rPr>
          <w:rFonts w:ascii="Arial" w:hAnsi="Arial" w:cs="Arial"/>
        </w:rPr>
        <w:t>k</w:t>
      </w:r>
      <w:r w:rsidRPr="00F5793D">
        <w:rPr>
          <w:rFonts w:ascii="Arial" w:hAnsi="Arial" w:cs="Arial"/>
        </w:rPr>
        <w:t> archeologickým nálezům (dle §176, odst.</w:t>
      </w:r>
      <w:r w:rsidR="00495A8D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1 zákona č.</w:t>
      </w:r>
      <w:r w:rsidR="00B207E3">
        <w:rPr>
          <w:rFonts w:ascii="Arial" w:hAnsi="Arial" w:cs="Arial"/>
        </w:rPr>
        <w:t xml:space="preserve"> 183/2206 Sb. </w:t>
      </w:r>
      <w:r w:rsidR="00B207E3" w:rsidRPr="00B207E3">
        <w:rPr>
          <w:rFonts w:ascii="Arial" w:hAnsi="Arial" w:cs="Arial"/>
        </w:rPr>
        <w:t xml:space="preserve">o územním plánování a stavebním řádu (dále jen „stavební zákon“) </w:t>
      </w:r>
      <w:r w:rsidRPr="00F5793D">
        <w:rPr>
          <w:rFonts w:ascii="Arial" w:hAnsi="Arial" w:cs="Arial"/>
        </w:rPr>
        <w:t xml:space="preserve"> je zhotovitel povinen neprodleně oznámit nález objednateli, stavebnímu úřadu a orgánu státní památkové péče nebo orgánu ochrany přírody a zároveň učinit opatření nezbytná k tomu, aby nález nebyl poškozen nebo zničen, a práce v místě nálezu přerušit.</w:t>
      </w:r>
    </w:p>
    <w:p w14:paraId="2AE1C4C9" w14:textId="71C1FDFB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Zajištění všech </w:t>
      </w:r>
      <w:r w:rsidRPr="00F5793D">
        <w:rPr>
          <w:rFonts w:ascii="Arial" w:hAnsi="Arial" w:cs="Arial"/>
        </w:rPr>
        <w:t xml:space="preserve">dalších </w:t>
      </w:r>
      <w:r w:rsidRPr="00F5793D">
        <w:rPr>
          <w:rFonts w:ascii="Arial" w:hAnsi="Arial" w:cs="Arial"/>
          <w:lang w:val="x-none"/>
        </w:rPr>
        <w:t>nepředvídatelných průzkumů nutných pro řádné provádění a dokončení díla, jejichž potřeba by vznikla během realizačních prací</w:t>
      </w:r>
      <w:r w:rsidR="006330D8">
        <w:rPr>
          <w:rFonts w:ascii="Arial" w:hAnsi="Arial" w:cs="Arial"/>
        </w:rPr>
        <w:t xml:space="preserve">. </w:t>
      </w:r>
      <w:r w:rsidR="00003103">
        <w:rPr>
          <w:rFonts w:ascii="Arial" w:hAnsi="Arial" w:cs="Arial"/>
        </w:rPr>
        <w:t xml:space="preserve">(dle </w:t>
      </w:r>
      <w:proofErr w:type="spellStart"/>
      <w:r w:rsidR="00003103">
        <w:rPr>
          <w:rFonts w:ascii="Arial" w:hAnsi="Arial" w:cs="Arial"/>
        </w:rPr>
        <w:t>čl.II</w:t>
      </w:r>
      <w:proofErr w:type="spellEnd"/>
      <w:r w:rsidR="00003103">
        <w:rPr>
          <w:rFonts w:ascii="Arial" w:hAnsi="Arial" w:cs="Arial"/>
        </w:rPr>
        <w:t xml:space="preserve"> bod 2.g)</w:t>
      </w:r>
      <w:r w:rsidR="00003103" w:rsidRPr="00B109EB">
        <w:rPr>
          <w:rFonts w:ascii="Arial" w:hAnsi="Arial" w:cs="Arial"/>
        </w:rPr>
        <w:t xml:space="preserve"> bud</w:t>
      </w:r>
      <w:r w:rsidR="00003103">
        <w:rPr>
          <w:rFonts w:ascii="Arial" w:hAnsi="Arial" w:cs="Arial"/>
        </w:rPr>
        <w:t>e</w:t>
      </w:r>
      <w:r w:rsidR="00003103" w:rsidRPr="00B109EB">
        <w:rPr>
          <w:rFonts w:ascii="Arial" w:hAnsi="Arial" w:cs="Arial"/>
          <w:lang w:val="x-none"/>
        </w:rPr>
        <w:t xml:space="preserve"> řešen</w:t>
      </w:r>
      <w:r w:rsidR="00003103">
        <w:rPr>
          <w:rFonts w:ascii="Arial" w:hAnsi="Arial" w:cs="Arial"/>
        </w:rPr>
        <w:t>o</w:t>
      </w:r>
      <w:r w:rsidR="00003103" w:rsidRPr="00B109EB">
        <w:rPr>
          <w:rFonts w:ascii="Arial" w:hAnsi="Arial" w:cs="Arial"/>
          <w:lang w:val="x-none"/>
        </w:rPr>
        <w:t xml:space="preserve"> jako dodatečné práce dle</w:t>
      </w:r>
      <w:r w:rsidR="00003103" w:rsidRPr="00B109EB">
        <w:rPr>
          <w:rFonts w:ascii="Arial" w:hAnsi="Arial" w:cs="Arial"/>
        </w:rPr>
        <w:t xml:space="preserve"> </w:t>
      </w:r>
      <w:r w:rsidR="00003103" w:rsidRPr="00B109EB">
        <w:rPr>
          <w:rFonts w:ascii="Arial" w:hAnsi="Arial" w:cs="Arial"/>
          <w:lang w:val="x-none"/>
        </w:rPr>
        <w:t>této smlouvy</w:t>
      </w:r>
      <w:r w:rsidR="00003103">
        <w:rPr>
          <w:rFonts w:ascii="Arial" w:hAnsi="Arial" w:cs="Arial"/>
        </w:rPr>
        <w:t>, nebo novým samostatným výběrovým/zadávacím řízením.</w:t>
      </w:r>
    </w:p>
    <w:p w14:paraId="32472837" w14:textId="77777777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Zajištění a provedení všech opatření organizačního charakteru nezbytných k řádnému provedení díla.</w:t>
      </w:r>
    </w:p>
    <w:p w14:paraId="6EDE8D9C" w14:textId="03873E20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</w:t>
      </w:r>
      <w:r w:rsidR="00A47B49">
        <w:rPr>
          <w:rFonts w:ascii="Arial" w:hAnsi="Arial" w:cs="Arial"/>
        </w:rPr>
        <w:t>a</w:t>
      </w:r>
      <w:r w:rsidRPr="00F5793D">
        <w:rPr>
          <w:rFonts w:ascii="Arial" w:hAnsi="Arial" w:cs="Arial"/>
          <w:lang w:val="x-none"/>
        </w:rPr>
        <w:t xml:space="preserve">řízení </w:t>
      </w:r>
      <w:r w:rsidR="00CA5587" w:rsidRPr="00F5793D">
        <w:rPr>
          <w:rFonts w:ascii="Arial" w:hAnsi="Arial" w:cs="Arial"/>
        </w:rPr>
        <w:t>místa plnění</w:t>
      </w:r>
      <w:r w:rsidRPr="00F5793D">
        <w:rPr>
          <w:rFonts w:ascii="Arial" w:hAnsi="Arial" w:cs="Arial"/>
          <w:lang w:val="x-none"/>
        </w:rPr>
        <w:t xml:space="preserve"> a po </w:t>
      </w:r>
      <w:r w:rsidR="00925587" w:rsidRPr="00F5793D">
        <w:rPr>
          <w:rFonts w:ascii="Arial" w:hAnsi="Arial" w:cs="Arial"/>
        </w:rPr>
        <w:t xml:space="preserve">ukončení </w:t>
      </w:r>
      <w:r w:rsidR="00A47B49">
        <w:rPr>
          <w:rFonts w:ascii="Arial" w:hAnsi="Arial" w:cs="Arial"/>
        </w:rPr>
        <w:t>výsadby zeleně jeh</w:t>
      </w:r>
      <w:r w:rsidR="00031E15">
        <w:rPr>
          <w:rFonts w:ascii="Arial" w:hAnsi="Arial" w:cs="Arial"/>
        </w:rPr>
        <w:t>o</w:t>
      </w:r>
      <w:r w:rsidR="00A47B49">
        <w:rPr>
          <w:rFonts w:ascii="Arial" w:hAnsi="Arial" w:cs="Arial"/>
        </w:rPr>
        <w:t xml:space="preserve"> vyklizení.</w:t>
      </w:r>
    </w:p>
    <w:p w14:paraId="6AEB8C63" w14:textId="1D3BB476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lastRenderedPageBreak/>
        <w:t xml:space="preserve">Ostraha </w:t>
      </w:r>
      <w:r w:rsidR="0079317F" w:rsidRPr="00F5793D">
        <w:rPr>
          <w:rFonts w:ascii="Arial" w:hAnsi="Arial" w:cs="Arial"/>
        </w:rPr>
        <w:t xml:space="preserve">díla </w:t>
      </w:r>
      <w:r w:rsidRPr="00F5793D">
        <w:rPr>
          <w:rFonts w:ascii="Arial" w:hAnsi="Arial" w:cs="Arial"/>
          <w:lang w:val="x-none"/>
        </w:rPr>
        <w:t xml:space="preserve">a </w:t>
      </w:r>
      <w:r w:rsidR="0079317F" w:rsidRPr="00F5793D">
        <w:rPr>
          <w:rFonts w:ascii="Arial" w:hAnsi="Arial" w:cs="Arial"/>
        </w:rPr>
        <w:t xml:space="preserve">zařízení </w:t>
      </w:r>
      <w:r w:rsidR="00CA5587" w:rsidRPr="00F5793D">
        <w:rPr>
          <w:rFonts w:ascii="Arial" w:hAnsi="Arial" w:cs="Arial"/>
        </w:rPr>
        <w:t>místa plnění</w:t>
      </w:r>
      <w:r w:rsidRPr="00F5793D">
        <w:rPr>
          <w:rFonts w:ascii="Arial" w:hAnsi="Arial" w:cs="Arial"/>
          <w:lang w:val="x-none"/>
        </w:rPr>
        <w:t>, zajištění bezpečnosti práce a ochrany životního prostředí.</w:t>
      </w:r>
    </w:p>
    <w:p w14:paraId="69758F66" w14:textId="3A3979E0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Projednání a zajištění případného zvláštního užívání komunikací a veřejných ploch, popř. dalších pozemků, včetně úhrady vyměřených poplatků </w:t>
      </w:r>
      <w:r w:rsidR="00C2561A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a nájemného.</w:t>
      </w:r>
    </w:p>
    <w:p w14:paraId="5E0B2960" w14:textId="5614526A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Zajištění přístupu k jednotlivým </w:t>
      </w:r>
      <w:r w:rsidR="00A47B49">
        <w:rPr>
          <w:rFonts w:ascii="Arial" w:hAnsi="Arial" w:cs="Arial"/>
        </w:rPr>
        <w:t xml:space="preserve">dotčeným pozemkům </w:t>
      </w:r>
      <w:r w:rsidRPr="00F5793D">
        <w:rPr>
          <w:rFonts w:ascii="Arial" w:hAnsi="Arial" w:cs="Arial"/>
          <w:lang w:val="x-none"/>
        </w:rPr>
        <w:t xml:space="preserve">za účelem </w:t>
      </w:r>
      <w:r w:rsidR="008E049A" w:rsidRPr="00F5793D">
        <w:rPr>
          <w:rFonts w:ascii="Arial" w:hAnsi="Arial" w:cs="Arial"/>
        </w:rPr>
        <w:t xml:space="preserve">jeho </w:t>
      </w:r>
      <w:r w:rsidRPr="00F5793D">
        <w:rPr>
          <w:rFonts w:ascii="Arial" w:hAnsi="Arial" w:cs="Arial"/>
          <w:lang w:val="x-none"/>
        </w:rPr>
        <w:t>provádění, uvedení prováděním díla dotčených pozemků do původního stavu po ukončení provádění díla, úhrada náhrad za dočasné zábory ploch,  a poplatků za uložení odpadů na skládku.</w:t>
      </w:r>
    </w:p>
    <w:p w14:paraId="6D3F223C" w14:textId="77777777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Zajištění dopravního značení k dopravním omezením vč. případné světelné signalizace, jejich údržba, přemisťování a následné odstranění.</w:t>
      </w:r>
    </w:p>
    <w:p w14:paraId="76C005DD" w14:textId="4B40602B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Respektování obecných podmínek </w:t>
      </w:r>
      <w:r w:rsidR="00803839">
        <w:rPr>
          <w:rFonts w:ascii="Arial" w:hAnsi="Arial" w:cs="Arial"/>
        </w:rPr>
        <w:t>a stanovisek dotčených orgánů a správců sítí</w:t>
      </w:r>
      <w:r w:rsidRPr="00F5793D">
        <w:rPr>
          <w:rFonts w:ascii="Arial" w:hAnsi="Arial" w:cs="Arial"/>
          <w:lang w:val="x-none"/>
        </w:rPr>
        <w:t xml:space="preserve"> k realizaci </w:t>
      </w:r>
      <w:r w:rsidR="0079317F" w:rsidRPr="00F5793D">
        <w:rPr>
          <w:rFonts w:ascii="Arial" w:hAnsi="Arial" w:cs="Arial"/>
        </w:rPr>
        <w:t>díla</w:t>
      </w:r>
      <w:r w:rsidRPr="00F5793D">
        <w:rPr>
          <w:rFonts w:ascii="Arial" w:hAnsi="Arial" w:cs="Arial"/>
          <w:lang w:val="x-none"/>
        </w:rPr>
        <w:t>, a to zejména vedením přehledu o případně vytěžené ornici a o nakládání s ní při respektování zásad její ochrany.</w:t>
      </w:r>
    </w:p>
    <w:p w14:paraId="3FADED77" w14:textId="77777777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Zajištění ochrany a vytyčení podzemních inženýrských sítí uvedených v projektové dokumentaci</w:t>
      </w:r>
      <w:r w:rsidRPr="00F5793D">
        <w:rPr>
          <w:rFonts w:ascii="Arial" w:hAnsi="Arial" w:cs="Arial"/>
        </w:rPr>
        <w:t>.</w:t>
      </w:r>
    </w:p>
    <w:p w14:paraId="0E7BC394" w14:textId="18833550" w:rsidR="00073207" w:rsidRPr="00F5793D" w:rsidRDefault="000A37D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 xml:space="preserve">Po ukončení </w:t>
      </w:r>
      <w:r w:rsidR="00230BB9" w:rsidRPr="00F5793D">
        <w:rPr>
          <w:rFonts w:ascii="Arial" w:hAnsi="Arial" w:cs="Arial"/>
        </w:rPr>
        <w:t>realizace díla (</w:t>
      </w:r>
      <w:r w:rsidRPr="00F5793D">
        <w:rPr>
          <w:rFonts w:ascii="Arial" w:hAnsi="Arial" w:cs="Arial"/>
        </w:rPr>
        <w:t>výsadby</w:t>
      </w:r>
      <w:r w:rsidR="00230BB9" w:rsidRPr="00F5793D">
        <w:rPr>
          <w:rFonts w:ascii="Arial" w:hAnsi="Arial" w:cs="Arial"/>
        </w:rPr>
        <w:t>)</w:t>
      </w:r>
      <w:r w:rsidRPr="00F5793D">
        <w:rPr>
          <w:rFonts w:ascii="Arial" w:hAnsi="Arial" w:cs="Arial"/>
        </w:rPr>
        <w:t xml:space="preserve"> bude </w:t>
      </w:r>
      <w:r w:rsidR="00A84B85">
        <w:rPr>
          <w:rFonts w:ascii="Arial" w:hAnsi="Arial" w:cs="Arial"/>
        </w:rPr>
        <w:t>zajištěna následná péče o zeleň.</w:t>
      </w:r>
    </w:p>
    <w:p w14:paraId="3D0AB3F9" w14:textId="77777777" w:rsidR="00073207" w:rsidRPr="00F5793D" w:rsidRDefault="00073207" w:rsidP="00C70132">
      <w:pPr>
        <w:pStyle w:val="Odstavecseseznamem"/>
        <w:ind w:left="1571"/>
        <w:jc w:val="both"/>
        <w:rPr>
          <w:rFonts w:ascii="Arial" w:hAnsi="Arial" w:cs="Arial"/>
          <w:lang w:val="x-none"/>
        </w:rPr>
      </w:pPr>
    </w:p>
    <w:p w14:paraId="5EA71B91" w14:textId="0A54F78B" w:rsidR="00D6259E" w:rsidRPr="00F5793D" w:rsidRDefault="00D6259E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i/>
          <w:lang w:val="x-none"/>
        </w:rPr>
      </w:pPr>
      <w:r w:rsidRPr="00F5793D">
        <w:rPr>
          <w:rFonts w:ascii="Arial" w:hAnsi="Arial" w:cs="Arial"/>
        </w:rPr>
        <w:t xml:space="preserve">Dílo bude provedeno dle projektové dokumentace, soupisu prací, dodávek </w:t>
      </w:r>
      <w:r w:rsidR="00C2561A" w:rsidRPr="00F5793D">
        <w:rPr>
          <w:rFonts w:ascii="Arial" w:hAnsi="Arial" w:cs="Arial"/>
        </w:rPr>
        <w:br/>
      </w:r>
      <w:r w:rsidRPr="00F5793D">
        <w:rPr>
          <w:rFonts w:ascii="Arial" w:hAnsi="Arial" w:cs="Arial"/>
        </w:rPr>
        <w:t>a služeb s výkazem výměr</w:t>
      </w:r>
      <w:r w:rsidR="00475B1D" w:rsidRPr="00F5793D">
        <w:rPr>
          <w:rFonts w:ascii="Arial" w:hAnsi="Arial" w:cs="Arial"/>
          <w:i/>
        </w:rPr>
        <w:t>.</w:t>
      </w:r>
    </w:p>
    <w:p w14:paraId="03192A71" w14:textId="4FE5945D" w:rsidR="0041441D" w:rsidRPr="00D32B8B" w:rsidRDefault="00D6259E" w:rsidP="00D32B8B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Veškerý odpad,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 jenž při provádění díla vznikne, je zhotovitel povinen odstranit na vlastní náklady. </w:t>
      </w:r>
      <w:r w:rsidRPr="00F5793D">
        <w:rPr>
          <w:rFonts w:ascii="Arial" w:hAnsi="Arial" w:cs="Arial"/>
        </w:rPr>
        <w:t xml:space="preserve">Veškeré meziskládky </w:t>
      </w:r>
      <w:r w:rsidRPr="00F5793D">
        <w:rPr>
          <w:rFonts w:ascii="Arial" w:hAnsi="Arial" w:cs="Arial"/>
          <w:lang w:val="x-none"/>
        </w:rPr>
        <w:t>a skládky</w:t>
      </w:r>
      <w:r w:rsidRPr="00F5793D">
        <w:rPr>
          <w:rFonts w:ascii="Arial" w:hAnsi="Arial" w:cs="Arial"/>
        </w:rPr>
        <w:t xml:space="preserve">, </w:t>
      </w:r>
      <w:r w:rsidRPr="00F5793D">
        <w:rPr>
          <w:rFonts w:ascii="Arial" w:hAnsi="Arial" w:cs="Arial"/>
          <w:lang w:val="x-none"/>
        </w:rPr>
        <w:t xml:space="preserve">nezbytné pro provedení díla je zhotovitel povinen zajistit na vlastní náklady po dohodě s obcí. Náklady spojené s užíváním jiných pozemků než těch, které jsou určeny pro </w:t>
      </w:r>
      <w:r w:rsidRPr="00F5793D">
        <w:rPr>
          <w:rFonts w:ascii="Arial" w:hAnsi="Arial" w:cs="Arial"/>
        </w:rPr>
        <w:t>realizaci díla</w:t>
      </w:r>
      <w:r w:rsidRPr="00F5793D">
        <w:rPr>
          <w:rFonts w:ascii="Arial" w:hAnsi="Arial" w:cs="Arial"/>
          <w:lang w:val="x-none"/>
        </w:rPr>
        <w:t xml:space="preserve"> (např. pro pojezd vozidel)</w:t>
      </w:r>
      <w:r w:rsidR="00463206" w:rsidRPr="00F5793D">
        <w:rPr>
          <w:rFonts w:ascii="Arial" w:hAnsi="Arial" w:cs="Arial"/>
        </w:rPr>
        <w:t>,</w:t>
      </w:r>
      <w:r w:rsidRPr="00F5793D">
        <w:rPr>
          <w:rFonts w:ascii="Arial" w:hAnsi="Arial" w:cs="Arial"/>
          <w:lang w:val="x-none"/>
        </w:rPr>
        <w:t xml:space="preserve"> je povinen hradit zhotovitel.</w:t>
      </w:r>
    </w:p>
    <w:p w14:paraId="6E6F6940" w14:textId="77777777" w:rsidR="00CC70FE" w:rsidRPr="00F5793D" w:rsidRDefault="00CC70FE">
      <w:pPr>
        <w:rPr>
          <w:rFonts w:ascii="Arial" w:hAnsi="Arial" w:cs="Arial"/>
          <w:b/>
          <w:u w:val="single"/>
        </w:rPr>
      </w:pPr>
    </w:p>
    <w:p w14:paraId="4325B748" w14:textId="53FE9FD5" w:rsidR="00CC70FE" w:rsidRPr="00F5793D" w:rsidRDefault="00CC70FE" w:rsidP="006B54C6">
      <w:pPr>
        <w:jc w:val="center"/>
        <w:rPr>
          <w:rFonts w:ascii="Arial" w:hAnsi="Arial" w:cs="Arial"/>
          <w:b/>
          <w:u w:val="single"/>
        </w:rPr>
      </w:pPr>
      <w:r w:rsidRPr="00922F5C">
        <w:rPr>
          <w:rFonts w:ascii="Arial" w:hAnsi="Arial" w:cs="Arial"/>
          <w:b/>
          <w:u w:val="single"/>
        </w:rPr>
        <w:t>Čl</w:t>
      </w:r>
      <w:r w:rsidR="00325832" w:rsidRPr="00922F5C">
        <w:rPr>
          <w:rFonts w:ascii="Arial" w:hAnsi="Arial" w:cs="Arial"/>
          <w:b/>
          <w:u w:val="single"/>
        </w:rPr>
        <w:t>. III</w:t>
      </w:r>
      <w:r w:rsidR="006B54C6" w:rsidRPr="00922F5C">
        <w:rPr>
          <w:rFonts w:ascii="Arial" w:hAnsi="Arial" w:cs="Arial"/>
          <w:b/>
          <w:u w:val="single"/>
        </w:rPr>
        <w:t xml:space="preserve"> </w:t>
      </w:r>
      <w:r w:rsidR="005643D1" w:rsidRPr="00922F5C">
        <w:rPr>
          <w:rFonts w:ascii="Arial" w:hAnsi="Arial" w:cs="Arial"/>
          <w:b/>
          <w:u w:val="single"/>
        </w:rPr>
        <w:t>Cena díla</w:t>
      </w:r>
    </w:p>
    <w:p w14:paraId="18F528E3" w14:textId="24A0A93D" w:rsidR="00A26E5C" w:rsidRPr="00F5793D" w:rsidRDefault="00A26E5C" w:rsidP="00325832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Cena za</w:t>
      </w:r>
      <w:r w:rsidR="0041441D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>díl</w:t>
      </w:r>
      <w:r w:rsidR="003A12CC" w:rsidRPr="00F5793D">
        <w:rPr>
          <w:rFonts w:ascii="Arial" w:hAnsi="Arial" w:cs="Arial"/>
        </w:rPr>
        <w:t>o</w:t>
      </w:r>
      <w:r w:rsidRPr="00F5793D">
        <w:rPr>
          <w:rFonts w:ascii="Arial" w:hAnsi="Arial" w:cs="Arial"/>
          <w:lang w:val="x-none"/>
        </w:rPr>
        <w:t xml:space="preserve"> v rozsahu podle </w:t>
      </w:r>
      <w:r w:rsidRPr="00F5793D">
        <w:rPr>
          <w:rFonts w:ascii="Arial" w:hAnsi="Arial" w:cs="Arial"/>
        </w:rPr>
        <w:t xml:space="preserve">Čl. II. </w:t>
      </w:r>
      <w:r w:rsidR="00DB68FB">
        <w:rPr>
          <w:rFonts w:ascii="Arial" w:hAnsi="Arial" w:cs="Arial"/>
        </w:rPr>
        <w:t xml:space="preserve">této </w:t>
      </w:r>
      <w:r w:rsidRPr="00F5793D">
        <w:rPr>
          <w:rFonts w:ascii="Arial" w:hAnsi="Arial" w:cs="Arial"/>
          <w:lang w:val="x-none"/>
        </w:rPr>
        <w:t xml:space="preserve">smlouvy, se sjednává dohodou smluvních stran, na základě nabídky učiněné zhotovitelem na Veřejnou zakázku ze dne </w:t>
      </w:r>
      <w:proofErr w:type="gramStart"/>
      <w:r w:rsidRPr="00F5793D">
        <w:rPr>
          <w:rFonts w:ascii="Arial" w:hAnsi="Arial" w:cs="Arial"/>
          <w:b/>
          <w:highlight w:val="yellow"/>
          <w:lang w:val="x-none"/>
        </w:rPr>
        <w:t>…….</w:t>
      </w:r>
      <w:proofErr w:type="gramEnd"/>
      <w:r w:rsidRPr="00F5793D">
        <w:rPr>
          <w:rFonts w:ascii="Arial" w:hAnsi="Arial" w:cs="Arial"/>
          <w:b/>
          <w:highlight w:val="yellow"/>
          <w:lang w:val="x-none"/>
        </w:rPr>
        <w:t>.</w:t>
      </w:r>
      <w:r w:rsidRPr="00F5793D">
        <w:rPr>
          <w:rFonts w:ascii="Arial" w:hAnsi="Arial" w:cs="Arial"/>
          <w:b/>
          <w:bCs/>
          <w:highlight w:val="yellow"/>
          <w:lang w:val="en-US"/>
        </w:rPr>
        <w:t>[DOPLNIT]</w:t>
      </w:r>
      <w:r w:rsidRPr="00F5793D">
        <w:rPr>
          <w:rFonts w:ascii="Arial" w:hAnsi="Arial" w:cs="Arial"/>
          <w:lang w:val="x-none"/>
        </w:rPr>
        <w:t>.</w:t>
      </w:r>
    </w:p>
    <w:p w14:paraId="102E5D3E" w14:textId="12442792" w:rsidR="00A26E5C" w:rsidRPr="00F5793D" w:rsidRDefault="00A26E5C" w:rsidP="009D77FE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F5793D">
        <w:rPr>
          <w:rFonts w:ascii="Arial" w:hAnsi="Arial" w:cs="Arial"/>
          <w:bCs/>
        </w:rPr>
        <w:t>Cena je nejvýše přípustná a nepřekročitelná, je platná po celou dobu realizace</w:t>
      </w:r>
      <w:r w:rsidR="003A12CC" w:rsidRPr="00F5793D">
        <w:rPr>
          <w:rFonts w:ascii="Arial" w:hAnsi="Arial" w:cs="Arial"/>
          <w:bCs/>
        </w:rPr>
        <w:t xml:space="preserve"> předmětu smlouvy</w:t>
      </w:r>
      <w:r w:rsidRPr="00F5793D">
        <w:rPr>
          <w:rFonts w:ascii="Arial" w:hAnsi="Arial" w:cs="Arial"/>
          <w:bCs/>
        </w:rPr>
        <w:t>,</w:t>
      </w:r>
      <w:r w:rsidR="00211417" w:rsidRPr="00F5793D">
        <w:rPr>
          <w:rFonts w:ascii="Arial" w:hAnsi="Arial" w:cs="Arial"/>
          <w:bCs/>
        </w:rPr>
        <w:t xml:space="preserve"> </w:t>
      </w:r>
      <w:r w:rsidRPr="00F5793D">
        <w:rPr>
          <w:rFonts w:ascii="Arial" w:hAnsi="Arial" w:cs="Arial"/>
          <w:bCs/>
        </w:rPr>
        <w:t>a to i při případném prodloužení termínu dokončení realizace</w:t>
      </w:r>
      <w:r w:rsidR="003A12CC" w:rsidRPr="00F5793D">
        <w:rPr>
          <w:rFonts w:ascii="Arial" w:hAnsi="Arial" w:cs="Arial"/>
          <w:bCs/>
        </w:rPr>
        <w:t xml:space="preserve"> předmětu smlouvy</w:t>
      </w:r>
      <w:r w:rsidRPr="00F5793D">
        <w:rPr>
          <w:rFonts w:ascii="Arial" w:hAnsi="Arial" w:cs="Arial"/>
          <w:bCs/>
        </w:rPr>
        <w:t xml:space="preserve"> z důvodů vzniklých na straně objednatele, s výjimkou zákonné změny výše sazby DPH.</w:t>
      </w:r>
    </w:p>
    <w:p w14:paraId="5DBBBFA8" w14:textId="6B3AEC2A" w:rsidR="00A26E5C" w:rsidRPr="00F5793D" w:rsidRDefault="00A26E5C" w:rsidP="00A26E5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F5793D">
        <w:rPr>
          <w:rFonts w:ascii="Arial" w:hAnsi="Arial" w:cs="Arial"/>
          <w:bCs/>
        </w:rPr>
        <w:t>Cen</w:t>
      </w:r>
      <w:r w:rsidR="00576CB0" w:rsidRPr="00F5793D">
        <w:rPr>
          <w:rFonts w:ascii="Arial" w:hAnsi="Arial" w:cs="Arial"/>
          <w:bCs/>
        </w:rPr>
        <w:t>a</w:t>
      </w:r>
      <w:r w:rsidRPr="00F5793D">
        <w:rPr>
          <w:rFonts w:ascii="Arial" w:hAnsi="Arial" w:cs="Arial"/>
          <w:bCs/>
        </w:rPr>
        <w:t xml:space="preserve"> </w:t>
      </w:r>
      <w:r w:rsidR="00576CB0" w:rsidRPr="00F5793D">
        <w:rPr>
          <w:rFonts w:ascii="Arial" w:hAnsi="Arial" w:cs="Arial"/>
          <w:bCs/>
        </w:rPr>
        <w:t xml:space="preserve">díla zahrnuje </w:t>
      </w:r>
      <w:r w:rsidRPr="00F5793D">
        <w:rPr>
          <w:rFonts w:ascii="Arial" w:hAnsi="Arial" w:cs="Arial"/>
          <w:bCs/>
        </w:rPr>
        <w:t xml:space="preserve">všechny náklady související se zhotovením díla, vedlejší náklady související s umístěním </w:t>
      </w:r>
      <w:r w:rsidR="00CA5587" w:rsidRPr="00F5793D">
        <w:rPr>
          <w:rFonts w:ascii="Arial" w:hAnsi="Arial" w:cs="Arial"/>
          <w:bCs/>
        </w:rPr>
        <w:t>díla</w:t>
      </w:r>
      <w:r w:rsidR="008D755D">
        <w:rPr>
          <w:rFonts w:ascii="Arial" w:hAnsi="Arial" w:cs="Arial"/>
          <w:bCs/>
        </w:rPr>
        <w:t xml:space="preserve">, </w:t>
      </w:r>
      <w:r w:rsidRPr="00F5793D">
        <w:rPr>
          <w:rFonts w:ascii="Arial" w:hAnsi="Arial" w:cs="Arial"/>
          <w:bCs/>
        </w:rPr>
        <w:t xml:space="preserve">zařízením </w:t>
      </w:r>
      <w:r w:rsidR="00CA5587" w:rsidRPr="00F5793D">
        <w:rPr>
          <w:rFonts w:ascii="Arial" w:hAnsi="Arial" w:cs="Arial"/>
          <w:bCs/>
        </w:rPr>
        <w:t>místa plnění</w:t>
      </w:r>
      <w:r w:rsidR="0019057A" w:rsidRPr="00F5793D">
        <w:rPr>
          <w:rFonts w:ascii="Arial" w:hAnsi="Arial" w:cs="Arial"/>
          <w:bCs/>
        </w:rPr>
        <w:t>, péče o vysazený porost</w:t>
      </w:r>
      <w:r w:rsidR="00CA6541" w:rsidRPr="00F5793D">
        <w:rPr>
          <w:rFonts w:ascii="Arial" w:hAnsi="Arial" w:cs="Arial"/>
          <w:bCs/>
        </w:rPr>
        <w:t xml:space="preserve"> </w:t>
      </w:r>
      <w:r w:rsidRPr="00F5793D">
        <w:rPr>
          <w:rFonts w:ascii="Arial" w:hAnsi="Arial" w:cs="Arial"/>
          <w:bCs/>
        </w:rPr>
        <w:t>a také ostatní náklady související s plněním podmínek zadávací dokumentace</w:t>
      </w:r>
      <w:bookmarkStart w:id="7" w:name="_Hlk13050214"/>
      <w:r w:rsidR="00003103">
        <w:rPr>
          <w:rFonts w:ascii="Arial" w:hAnsi="Arial" w:cs="Arial"/>
          <w:bCs/>
        </w:rPr>
        <w:t>, vyplývajících z čl.</w:t>
      </w:r>
      <w:r w:rsidR="00A84B85">
        <w:rPr>
          <w:rFonts w:ascii="Arial" w:hAnsi="Arial" w:cs="Arial"/>
          <w:bCs/>
        </w:rPr>
        <w:t xml:space="preserve"> </w:t>
      </w:r>
      <w:r w:rsidR="00003103">
        <w:rPr>
          <w:rFonts w:ascii="Arial" w:hAnsi="Arial" w:cs="Arial"/>
          <w:bCs/>
        </w:rPr>
        <w:t>II, odst.2, pokud není uvedeno jinak.</w:t>
      </w:r>
      <w:bookmarkEnd w:id="7"/>
    </w:p>
    <w:p w14:paraId="06B46959" w14:textId="15429C5A" w:rsidR="00E6175B" w:rsidRPr="00F5793D" w:rsidRDefault="00A26E5C" w:rsidP="00A26E5C">
      <w:pPr>
        <w:pStyle w:val="Odstavecseseznamem"/>
        <w:numPr>
          <w:ilvl w:val="0"/>
          <w:numId w:val="6"/>
        </w:numPr>
        <w:rPr>
          <w:rFonts w:ascii="Arial" w:hAnsi="Arial" w:cs="Arial"/>
          <w:lang w:val="x-none"/>
        </w:rPr>
      </w:pPr>
      <w:bookmarkStart w:id="8" w:name="_Ref376425814"/>
      <w:r w:rsidRPr="00F5793D">
        <w:rPr>
          <w:rFonts w:ascii="Arial" w:hAnsi="Arial" w:cs="Arial"/>
          <w:lang w:val="x-none"/>
        </w:rPr>
        <w:t>Celková cena za  díl</w:t>
      </w:r>
      <w:r w:rsidR="003A12CC" w:rsidRPr="00F5793D">
        <w:rPr>
          <w:rFonts w:ascii="Arial" w:hAnsi="Arial" w:cs="Arial"/>
        </w:rPr>
        <w:t>o</w:t>
      </w:r>
      <w:r w:rsidR="00E6175B" w:rsidRPr="00F5793D">
        <w:rPr>
          <w:rFonts w:ascii="Arial" w:hAnsi="Arial" w:cs="Arial"/>
        </w:rPr>
        <w:t>:</w:t>
      </w:r>
    </w:p>
    <w:p w14:paraId="523A4297" w14:textId="77777777" w:rsidR="00E6175B" w:rsidRPr="00F5793D" w:rsidRDefault="00E6175B" w:rsidP="00E6175B">
      <w:pPr>
        <w:pStyle w:val="Odstavecseseznamem"/>
        <w:rPr>
          <w:rFonts w:ascii="Arial" w:hAnsi="Arial" w:cs="Arial"/>
          <w:lang w:val="x-none"/>
        </w:rPr>
      </w:pPr>
      <w:bookmarkStart w:id="9" w:name="_Hlk18914383"/>
      <w:r w:rsidRPr="00F5793D">
        <w:rPr>
          <w:rFonts w:ascii="Arial" w:hAnsi="Arial" w:cs="Arial"/>
          <w:lang w:val="x-none"/>
        </w:rPr>
        <w:t xml:space="preserve">bez DPH činí                       </w:t>
      </w:r>
      <w:r w:rsidR="00577472" w:rsidRPr="00F5793D">
        <w:rPr>
          <w:rFonts w:ascii="Arial" w:hAnsi="Arial" w:cs="Arial"/>
        </w:rPr>
        <w:t xml:space="preserve">                                                   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Pr="00F5793D">
        <w:rPr>
          <w:rFonts w:ascii="Arial" w:hAnsi="Arial" w:cs="Arial"/>
          <w:lang w:val="x-none"/>
        </w:rPr>
        <w:t>Kč.</w:t>
      </w:r>
    </w:p>
    <w:p w14:paraId="20196ABB" w14:textId="77777777" w:rsidR="00E6175B" w:rsidRPr="00F5793D" w:rsidRDefault="00E6175B" w:rsidP="00E6175B">
      <w:pPr>
        <w:pStyle w:val="Odstavecseseznamem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 xml:space="preserve">DPH </w:t>
      </w:r>
      <w:r w:rsidRPr="00F5793D">
        <w:rPr>
          <w:rFonts w:ascii="Arial" w:hAnsi="Arial" w:cs="Arial"/>
          <w:highlight w:val="yellow"/>
          <w:lang w:val="x-none"/>
        </w:rPr>
        <w:t>…….</w:t>
      </w:r>
      <w:r w:rsidRPr="00F5793D">
        <w:rPr>
          <w:rFonts w:ascii="Arial" w:hAnsi="Arial" w:cs="Arial"/>
          <w:lang w:val="x-none"/>
        </w:rPr>
        <w:t xml:space="preserve"> % činí</w:t>
      </w:r>
      <w:r w:rsidRPr="00F5793D">
        <w:rPr>
          <w:rFonts w:ascii="Arial" w:hAnsi="Arial" w:cs="Arial"/>
          <w:lang w:val="x-none"/>
        </w:rPr>
        <w:tab/>
      </w:r>
      <w:r w:rsidRPr="00F5793D">
        <w:rPr>
          <w:rFonts w:ascii="Arial" w:hAnsi="Arial" w:cs="Arial"/>
          <w:lang w:val="x-none"/>
        </w:rPr>
        <w:tab/>
        <w:t xml:space="preserve">   </w:t>
      </w:r>
      <w:r w:rsidR="00577472" w:rsidRPr="00F5793D">
        <w:rPr>
          <w:rFonts w:ascii="Arial" w:hAnsi="Arial" w:cs="Arial"/>
        </w:rPr>
        <w:t xml:space="preserve">                                              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Pr="00F5793D">
        <w:rPr>
          <w:rFonts w:ascii="Arial" w:hAnsi="Arial" w:cs="Arial"/>
          <w:lang w:val="x-none"/>
        </w:rPr>
        <w:t>Kč</w:t>
      </w:r>
      <w:r w:rsidRPr="00F5793D">
        <w:rPr>
          <w:rFonts w:ascii="Arial" w:hAnsi="Arial" w:cs="Arial"/>
          <w:lang w:val="x-none"/>
        </w:rPr>
        <w:tab/>
        <w:t xml:space="preserve">  </w:t>
      </w:r>
      <w:r w:rsidRPr="00F5793D">
        <w:rPr>
          <w:rFonts w:ascii="Arial" w:hAnsi="Arial" w:cs="Arial"/>
          <w:lang w:val="x-none"/>
        </w:rPr>
        <w:tab/>
        <w:t xml:space="preserve">                    </w:t>
      </w:r>
    </w:p>
    <w:p w14:paraId="0A20538A" w14:textId="66B866D6" w:rsidR="00E6175B" w:rsidRDefault="00E6175B" w:rsidP="00E6175B">
      <w:pPr>
        <w:pStyle w:val="Odstavecseseznamem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Celková cena za provedení díla vč. DPH činí                        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Pr="00F5793D">
        <w:rPr>
          <w:rFonts w:ascii="Arial" w:hAnsi="Arial" w:cs="Arial"/>
          <w:lang w:val="x-none"/>
        </w:rPr>
        <w:t xml:space="preserve"> Kč.</w:t>
      </w:r>
    </w:p>
    <w:p w14:paraId="4B4E1C33" w14:textId="298E9D5A" w:rsidR="00DB68FB" w:rsidRDefault="00DB68FB" w:rsidP="00E6175B">
      <w:pPr>
        <w:pStyle w:val="Odstavecseseznamem"/>
        <w:rPr>
          <w:rFonts w:ascii="Arial" w:hAnsi="Arial" w:cs="Arial"/>
        </w:rPr>
      </w:pPr>
    </w:p>
    <w:p w14:paraId="65CCB0D1" w14:textId="77777777" w:rsidR="00DB68FB" w:rsidRPr="00324683" w:rsidRDefault="00DB68FB" w:rsidP="00DB68FB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Z toho:</w:t>
      </w:r>
    </w:p>
    <w:p w14:paraId="3FC4A847" w14:textId="77777777" w:rsidR="00DB68FB" w:rsidRPr="00F5793D" w:rsidRDefault="00DB68FB" w:rsidP="00E6175B">
      <w:pPr>
        <w:pStyle w:val="Odstavecseseznamem"/>
        <w:rPr>
          <w:rFonts w:ascii="Arial" w:hAnsi="Arial" w:cs="Arial"/>
        </w:rPr>
      </w:pPr>
    </w:p>
    <w:p w14:paraId="1716C4E4" w14:textId="77777777" w:rsidR="00DB68FB" w:rsidRDefault="00DB68FB" w:rsidP="00DB68FB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Cena za provedení výsadby: </w:t>
      </w:r>
    </w:p>
    <w:p w14:paraId="5F8C2123" w14:textId="77777777" w:rsidR="00DB68FB" w:rsidRPr="00800EE4" w:rsidRDefault="00DB68FB" w:rsidP="00DB68FB">
      <w:pPr>
        <w:pStyle w:val="Odstavecseseznamem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bez DPH činí                       </w:t>
      </w:r>
      <w:r w:rsidRPr="00800EE4">
        <w:rPr>
          <w:rFonts w:ascii="Arial" w:hAnsi="Arial" w:cs="Arial"/>
        </w:rPr>
        <w:t xml:space="preserve">                                                   </w:t>
      </w:r>
      <w:r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b/>
          <w:highlight w:val="yellow"/>
          <w:lang w:val="x-none"/>
        </w:rPr>
        <w:t>[DOPLNIT]</w:t>
      </w:r>
      <w:r w:rsidRPr="00800EE4">
        <w:rPr>
          <w:rFonts w:ascii="Arial" w:hAnsi="Arial" w:cs="Arial"/>
          <w:lang w:val="x-none"/>
        </w:rPr>
        <w:t>Kč.</w:t>
      </w:r>
    </w:p>
    <w:p w14:paraId="1DE03267" w14:textId="77777777" w:rsidR="00DB68FB" w:rsidRDefault="00DB68FB" w:rsidP="00DB68FB">
      <w:pPr>
        <w:pStyle w:val="Odstavecseseznamem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DPH </w:t>
      </w:r>
      <w:r w:rsidRPr="00800EE4">
        <w:rPr>
          <w:rFonts w:ascii="Arial" w:hAnsi="Arial" w:cs="Arial"/>
          <w:highlight w:val="yellow"/>
          <w:lang w:val="x-none"/>
        </w:rPr>
        <w:t>…….</w:t>
      </w:r>
      <w:r w:rsidRPr="00800EE4">
        <w:rPr>
          <w:rFonts w:ascii="Arial" w:hAnsi="Arial" w:cs="Arial"/>
          <w:lang w:val="x-none"/>
        </w:rPr>
        <w:t xml:space="preserve"> % činí</w:t>
      </w:r>
      <w:r w:rsidRPr="00800EE4">
        <w:rPr>
          <w:rFonts w:ascii="Arial" w:hAnsi="Arial" w:cs="Arial"/>
          <w:lang w:val="x-none"/>
        </w:rPr>
        <w:tab/>
      </w:r>
      <w:r w:rsidRPr="00800EE4">
        <w:rPr>
          <w:rFonts w:ascii="Arial" w:hAnsi="Arial" w:cs="Arial"/>
          <w:lang w:val="x-none"/>
        </w:rPr>
        <w:tab/>
        <w:t xml:space="preserve">   </w:t>
      </w:r>
      <w:r w:rsidRPr="00800EE4">
        <w:rPr>
          <w:rFonts w:ascii="Arial" w:hAnsi="Arial" w:cs="Arial"/>
        </w:rPr>
        <w:t xml:space="preserve">                                              </w:t>
      </w:r>
      <w:r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b/>
          <w:highlight w:val="yellow"/>
          <w:lang w:val="x-none"/>
        </w:rPr>
        <w:t>[DOPLNIT]</w:t>
      </w:r>
      <w:r w:rsidRPr="00800EE4">
        <w:rPr>
          <w:rFonts w:ascii="Arial" w:hAnsi="Arial" w:cs="Arial"/>
          <w:lang w:val="x-none"/>
        </w:rPr>
        <w:t>Kč</w:t>
      </w:r>
      <w:r w:rsidRPr="00800EE4">
        <w:rPr>
          <w:rFonts w:ascii="Arial" w:hAnsi="Arial" w:cs="Arial"/>
          <w:lang w:val="x-none"/>
        </w:rPr>
        <w:tab/>
        <w:t xml:space="preserve">  </w:t>
      </w:r>
      <w:r w:rsidRPr="00324683">
        <w:rPr>
          <w:rFonts w:ascii="Arial" w:hAnsi="Arial" w:cs="Arial"/>
          <w:lang w:val="x-none"/>
        </w:rPr>
        <w:t xml:space="preserve">Celková cena za provedení </w:t>
      </w:r>
      <w:r w:rsidRPr="00324683">
        <w:rPr>
          <w:rFonts w:ascii="Arial" w:hAnsi="Arial" w:cs="Arial"/>
        </w:rPr>
        <w:t xml:space="preserve">výsadby </w:t>
      </w:r>
      <w:r w:rsidRPr="00324683">
        <w:rPr>
          <w:rFonts w:ascii="Arial" w:hAnsi="Arial" w:cs="Arial"/>
          <w:lang w:val="x-none"/>
        </w:rPr>
        <w:t xml:space="preserve">vč. DPH činí                  </w:t>
      </w:r>
      <w:r w:rsidRPr="00324683">
        <w:rPr>
          <w:rFonts w:ascii="Arial" w:hAnsi="Arial" w:cs="Arial"/>
          <w:b/>
          <w:highlight w:val="yellow"/>
          <w:lang w:val="x-none"/>
        </w:rPr>
        <w:t>[DOPLNIT]</w:t>
      </w:r>
      <w:r w:rsidRPr="00324683">
        <w:rPr>
          <w:rFonts w:ascii="Arial" w:hAnsi="Arial" w:cs="Arial"/>
          <w:lang w:val="x-none"/>
        </w:rPr>
        <w:t xml:space="preserve"> Kč.</w:t>
      </w:r>
    </w:p>
    <w:p w14:paraId="3CFA6878" w14:textId="77777777" w:rsidR="00DB68FB" w:rsidRDefault="00DB68FB" w:rsidP="00DB68FB">
      <w:pPr>
        <w:pStyle w:val="Odstavecseseznamem"/>
        <w:rPr>
          <w:rFonts w:ascii="Arial" w:hAnsi="Arial" w:cs="Arial"/>
        </w:rPr>
      </w:pPr>
    </w:p>
    <w:p w14:paraId="6D868F45" w14:textId="77777777" w:rsidR="00DB68FB" w:rsidRDefault="00DB68FB" w:rsidP="00DB68FB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Cena za zajištění následné péče: </w:t>
      </w:r>
    </w:p>
    <w:p w14:paraId="1021F543" w14:textId="6BD3DD15" w:rsidR="00AA5313" w:rsidRPr="008F7FC9" w:rsidRDefault="00AA5313" w:rsidP="006330D8">
      <w:pPr>
        <w:pStyle w:val="TSTextlnkuslovan"/>
        <w:numPr>
          <w:ilvl w:val="0"/>
          <w:numId w:val="40"/>
        </w:numPr>
        <w:rPr>
          <w:rFonts w:cs="Arial"/>
          <w:szCs w:val="22"/>
          <w:lang w:eastAsia="en-US"/>
        </w:rPr>
      </w:pPr>
      <w:bookmarkStart w:id="10" w:name="_Hlk18668301"/>
      <w:r w:rsidRPr="008F7FC9">
        <w:rPr>
          <w:rFonts w:cs="Arial"/>
          <w:szCs w:val="22"/>
          <w:lang w:val="cs-CZ" w:eastAsia="en-US"/>
        </w:rPr>
        <w:t>1</w:t>
      </w:r>
      <w:ins w:id="11" w:author="Kuchtíčková Lucie Ing." w:date="2021-05-28T15:28:00Z">
        <w:r w:rsidR="00FE7788">
          <w:rPr>
            <w:rFonts w:cs="Arial"/>
            <w:szCs w:val="22"/>
            <w:lang w:val="cs-CZ" w:eastAsia="en-US"/>
          </w:rPr>
          <w:t>.</w:t>
        </w:r>
      </w:ins>
      <w:r w:rsidRPr="008F7FC9">
        <w:rPr>
          <w:rFonts w:cs="Arial"/>
          <w:szCs w:val="22"/>
          <w:lang w:val="cs-CZ" w:eastAsia="en-US"/>
        </w:rPr>
        <w:t xml:space="preserve"> rok </w:t>
      </w:r>
      <w:r w:rsidR="0019057A" w:rsidRPr="008F7FC9">
        <w:rPr>
          <w:rFonts w:cs="Arial"/>
          <w:szCs w:val="22"/>
          <w:lang w:val="cs-CZ" w:eastAsia="en-US"/>
        </w:rPr>
        <w:t>péče o vysazený porost</w:t>
      </w:r>
      <w:r w:rsidRPr="008F7FC9">
        <w:rPr>
          <w:rFonts w:cs="Arial"/>
          <w:szCs w:val="22"/>
          <w:lang w:val="cs-CZ" w:eastAsia="en-US"/>
        </w:rPr>
        <w:t xml:space="preserve">: Cena bez DPH …………………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01CAC45D" w14:textId="3FBF6A9F" w:rsidR="00AA5313" w:rsidRPr="008F7FC9" w:rsidRDefault="00AA5313" w:rsidP="00AA5313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DPH ……………………………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5ADBE007" w14:textId="06BEE49B" w:rsidR="00AA5313" w:rsidRPr="008F7FC9" w:rsidRDefault="00AA5313" w:rsidP="00AA5313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 xml:space="preserve">Cena včetně DPH ……………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402E47E2" w14:textId="77777777" w:rsidR="00AA5313" w:rsidRPr="008F7FC9" w:rsidRDefault="00AA5313" w:rsidP="00AA5313">
      <w:pPr>
        <w:pStyle w:val="TSTextlnkuslovan"/>
        <w:rPr>
          <w:rFonts w:cs="Arial"/>
          <w:szCs w:val="22"/>
          <w:lang w:val="cs-CZ" w:eastAsia="en-US"/>
        </w:rPr>
      </w:pPr>
    </w:p>
    <w:p w14:paraId="4A8883B1" w14:textId="39D55A14" w:rsidR="00AA5313" w:rsidRPr="008F7FC9" w:rsidRDefault="00AA5313" w:rsidP="006330D8">
      <w:pPr>
        <w:pStyle w:val="TSTextlnkuslovan"/>
        <w:numPr>
          <w:ilvl w:val="0"/>
          <w:numId w:val="40"/>
        </w:numPr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>2</w:t>
      </w:r>
      <w:ins w:id="12" w:author="Kuchtíčková Lucie Ing." w:date="2021-05-28T15:28:00Z">
        <w:r w:rsidR="00FE7788">
          <w:rPr>
            <w:rFonts w:cs="Arial"/>
            <w:szCs w:val="22"/>
            <w:lang w:val="cs-CZ" w:eastAsia="en-US"/>
          </w:rPr>
          <w:t>.</w:t>
        </w:r>
      </w:ins>
      <w:r w:rsidRPr="008F7FC9">
        <w:rPr>
          <w:rFonts w:cs="Arial"/>
          <w:szCs w:val="22"/>
          <w:lang w:val="cs-CZ" w:eastAsia="en-US"/>
        </w:rPr>
        <w:t xml:space="preserve"> rok </w:t>
      </w:r>
      <w:r w:rsidR="00636CB1" w:rsidRPr="008F7FC9">
        <w:rPr>
          <w:rFonts w:cs="Arial"/>
          <w:szCs w:val="22"/>
          <w:lang w:val="cs-CZ" w:eastAsia="en-US"/>
        </w:rPr>
        <w:t>péče o vysazený porost</w:t>
      </w:r>
      <w:r w:rsidRPr="008F7FC9">
        <w:rPr>
          <w:rFonts w:cs="Arial"/>
          <w:szCs w:val="22"/>
          <w:lang w:val="cs-CZ" w:eastAsia="en-US"/>
        </w:rPr>
        <w:t xml:space="preserve">: Cena bez DPH ………………… </w:t>
      </w:r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="00922F5C" w:rsidRPr="008F7FC9">
        <w:rPr>
          <w:rFonts w:cs="Arial"/>
          <w:szCs w:val="22"/>
          <w:lang w:eastAsia="en-US"/>
        </w:rPr>
        <w:t xml:space="preserve">  </w:t>
      </w:r>
      <w:r w:rsidRPr="008F7FC9">
        <w:rPr>
          <w:rFonts w:cs="Arial"/>
          <w:szCs w:val="22"/>
          <w:lang w:eastAsia="en-US"/>
        </w:rPr>
        <w:t>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7230E7ED" w14:textId="6454BDA9" w:rsidR="00AA5313" w:rsidRPr="008F7FC9" w:rsidRDefault="00AA5313" w:rsidP="00AA5313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DPH ……………………………</w:t>
      </w:r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="00922F5C" w:rsidRPr="008F7FC9">
        <w:rPr>
          <w:rFonts w:cs="Arial"/>
          <w:szCs w:val="22"/>
          <w:lang w:eastAsia="en-US"/>
        </w:rPr>
        <w:t xml:space="preserve">  </w:t>
      </w:r>
      <w:r w:rsidRPr="008F7FC9">
        <w:rPr>
          <w:rFonts w:cs="Arial"/>
          <w:szCs w:val="22"/>
          <w:lang w:eastAsia="en-US"/>
        </w:rPr>
        <w:t>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593E6C00" w14:textId="66A25E21" w:rsidR="00AA5313" w:rsidRPr="008F7FC9" w:rsidRDefault="00AA5313" w:rsidP="00AA5313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Cena včetně DPH ………</w:t>
      </w:r>
      <w:proofErr w:type="gramStart"/>
      <w:r w:rsidRPr="008F7FC9">
        <w:rPr>
          <w:rFonts w:cs="Arial"/>
          <w:szCs w:val="22"/>
          <w:lang w:val="cs-CZ" w:eastAsia="en-US"/>
        </w:rPr>
        <w:t>…….</w:t>
      </w:r>
      <w:proofErr w:type="gramEnd"/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="00922F5C" w:rsidRPr="008F7FC9">
        <w:rPr>
          <w:rFonts w:cs="Arial"/>
          <w:szCs w:val="22"/>
          <w:lang w:eastAsia="en-US"/>
        </w:rPr>
        <w:t xml:space="preserve">  </w:t>
      </w:r>
      <w:r w:rsidRPr="008F7FC9">
        <w:rPr>
          <w:rFonts w:cs="Arial"/>
          <w:szCs w:val="22"/>
          <w:lang w:eastAsia="en-US"/>
        </w:rPr>
        <w:t>Kč.</w:t>
      </w:r>
    </w:p>
    <w:p w14:paraId="4AC23469" w14:textId="77777777" w:rsidR="00AA5313" w:rsidRPr="008F7FC9" w:rsidRDefault="00AA5313" w:rsidP="00AA5313">
      <w:pPr>
        <w:pStyle w:val="TSTextlnkuslovan"/>
        <w:rPr>
          <w:rFonts w:cs="Arial"/>
          <w:szCs w:val="22"/>
          <w:lang w:val="cs-CZ" w:eastAsia="en-US"/>
        </w:rPr>
      </w:pPr>
    </w:p>
    <w:p w14:paraId="17617604" w14:textId="48ED7706" w:rsidR="00AA5313" w:rsidRPr="008F7FC9" w:rsidRDefault="00AA5313" w:rsidP="006330D8">
      <w:pPr>
        <w:pStyle w:val="TSTextlnkuslovan"/>
        <w:numPr>
          <w:ilvl w:val="0"/>
          <w:numId w:val="40"/>
        </w:numPr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>3</w:t>
      </w:r>
      <w:ins w:id="13" w:author="Kuchtíčková Lucie Ing." w:date="2021-05-28T15:28:00Z">
        <w:r w:rsidR="00FE7788">
          <w:rPr>
            <w:rFonts w:cs="Arial"/>
            <w:szCs w:val="22"/>
            <w:lang w:val="cs-CZ" w:eastAsia="en-US"/>
          </w:rPr>
          <w:t>.</w:t>
        </w:r>
      </w:ins>
      <w:r w:rsidRPr="008F7FC9">
        <w:rPr>
          <w:rFonts w:cs="Arial"/>
          <w:szCs w:val="22"/>
          <w:lang w:val="cs-CZ" w:eastAsia="en-US"/>
        </w:rPr>
        <w:t xml:space="preserve"> rok </w:t>
      </w:r>
      <w:r w:rsidR="00636CB1" w:rsidRPr="008F7FC9">
        <w:rPr>
          <w:rFonts w:cs="Arial"/>
          <w:szCs w:val="22"/>
          <w:lang w:val="cs-CZ" w:eastAsia="en-US"/>
        </w:rPr>
        <w:t>péče o vysazený porost</w:t>
      </w:r>
      <w:r w:rsidRPr="008F7FC9">
        <w:rPr>
          <w:rFonts w:cs="Arial"/>
          <w:szCs w:val="22"/>
          <w:lang w:val="cs-CZ" w:eastAsia="en-US"/>
        </w:rPr>
        <w:t xml:space="preserve">: Cena bez DPH ………………… </w:t>
      </w:r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="00922F5C" w:rsidRPr="008F7FC9">
        <w:rPr>
          <w:rFonts w:cs="Arial"/>
          <w:szCs w:val="22"/>
          <w:lang w:eastAsia="en-US"/>
        </w:rPr>
        <w:t xml:space="preserve">  </w:t>
      </w:r>
      <w:r w:rsidRPr="008F7FC9">
        <w:rPr>
          <w:rFonts w:cs="Arial"/>
          <w:szCs w:val="22"/>
          <w:lang w:eastAsia="en-US"/>
        </w:rPr>
        <w:t>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10F93114" w14:textId="7E0203E2" w:rsidR="00AA5313" w:rsidRPr="008F7FC9" w:rsidRDefault="00AA5313" w:rsidP="00AA5313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DPH ……………………………</w:t>
      </w:r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="00922F5C" w:rsidRPr="008F7FC9">
        <w:rPr>
          <w:rFonts w:cs="Arial"/>
          <w:szCs w:val="22"/>
          <w:lang w:eastAsia="en-US"/>
        </w:rPr>
        <w:t xml:space="preserve">  </w:t>
      </w:r>
      <w:r w:rsidRPr="008F7FC9">
        <w:rPr>
          <w:rFonts w:cs="Arial"/>
          <w:szCs w:val="22"/>
          <w:lang w:eastAsia="en-US"/>
        </w:rPr>
        <w:t>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42DC7387" w14:textId="5069D2ED" w:rsidR="00AA5313" w:rsidRPr="00F5793D" w:rsidRDefault="00AA5313" w:rsidP="00AA5313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Cena včetně DPH ………</w:t>
      </w:r>
      <w:proofErr w:type="gramStart"/>
      <w:r w:rsidRPr="008F7FC9">
        <w:rPr>
          <w:rFonts w:cs="Arial"/>
          <w:szCs w:val="22"/>
          <w:lang w:val="cs-CZ" w:eastAsia="en-US"/>
        </w:rPr>
        <w:t>……</w:t>
      </w:r>
      <w:r w:rsidR="00F45421">
        <w:rPr>
          <w:rFonts w:cs="Arial"/>
          <w:szCs w:val="22"/>
          <w:lang w:val="cs-CZ" w:eastAsia="en-US"/>
        </w:rPr>
        <w:t>.</w:t>
      </w:r>
      <w:proofErr w:type="gramEnd"/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="00922F5C" w:rsidRPr="008F7FC9">
        <w:rPr>
          <w:rFonts w:cs="Arial"/>
          <w:szCs w:val="22"/>
          <w:lang w:eastAsia="en-US"/>
        </w:rPr>
        <w:t xml:space="preserve">  </w:t>
      </w:r>
      <w:r w:rsidRPr="008F7FC9">
        <w:rPr>
          <w:rFonts w:cs="Arial"/>
          <w:szCs w:val="22"/>
          <w:lang w:eastAsia="en-US"/>
        </w:rPr>
        <w:t>Kč.</w:t>
      </w:r>
    </w:p>
    <w:bookmarkEnd w:id="9"/>
    <w:bookmarkEnd w:id="10"/>
    <w:p w14:paraId="1E48E2C7" w14:textId="77777777" w:rsidR="00AA5313" w:rsidRPr="00F45421" w:rsidRDefault="00AA5313" w:rsidP="00F45421">
      <w:pPr>
        <w:rPr>
          <w:rFonts w:ascii="Arial" w:hAnsi="Arial" w:cs="Arial"/>
        </w:rPr>
      </w:pPr>
    </w:p>
    <w:p w14:paraId="0F847067" w14:textId="21C64AD9" w:rsidR="009E50DE" w:rsidRDefault="009E50DE" w:rsidP="009E50DE">
      <w:pPr>
        <w:pStyle w:val="Default"/>
        <w:ind w:firstLine="708"/>
        <w:rPr>
          <w:sz w:val="22"/>
          <w:szCs w:val="22"/>
        </w:rPr>
      </w:pPr>
      <w:bookmarkStart w:id="14" w:name="_Hlk36122845"/>
      <w:bookmarkStart w:id="15" w:name="_Hlk36122353"/>
      <w:bookmarkEnd w:id="8"/>
      <w:r>
        <w:rPr>
          <w:i/>
          <w:iCs/>
          <w:sz w:val="22"/>
          <w:szCs w:val="22"/>
        </w:rPr>
        <w:t>(Cen</w:t>
      </w:r>
      <w:r w:rsidR="00FE7788">
        <w:rPr>
          <w:i/>
          <w:iCs/>
          <w:sz w:val="22"/>
          <w:szCs w:val="22"/>
        </w:rPr>
        <w:t>y</w:t>
      </w:r>
      <w:r>
        <w:rPr>
          <w:i/>
          <w:iCs/>
          <w:sz w:val="22"/>
          <w:szCs w:val="22"/>
        </w:rPr>
        <w:t xml:space="preserve"> bud</w:t>
      </w:r>
      <w:r w:rsidR="00FE7788">
        <w:rPr>
          <w:i/>
          <w:iCs/>
          <w:sz w:val="22"/>
          <w:szCs w:val="22"/>
        </w:rPr>
        <w:t>ou</w:t>
      </w:r>
      <w:r>
        <w:rPr>
          <w:i/>
          <w:iCs/>
          <w:sz w:val="22"/>
          <w:szCs w:val="22"/>
        </w:rPr>
        <w:t xml:space="preserve"> uváděn</w:t>
      </w:r>
      <w:r w:rsidR="00FE7788">
        <w:rPr>
          <w:i/>
          <w:iCs/>
          <w:sz w:val="22"/>
          <w:szCs w:val="22"/>
        </w:rPr>
        <w:t>y</w:t>
      </w:r>
      <w:r>
        <w:rPr>
          <w:i/>
          <w:iCs/>
          <w:sz w:val="22"/>
          <w:szCs w:val="22"/>
        </w:rPr>
        <w:t xml:space="preserve"> na haléře, tj. na 2 desetinná místa)</w:t>
      </w:r>
      <w:bookmarkEnd w:id="14"/>
    </w:p>
    <w:bookmarkEnd w:id="15"/>
    <w:p w14:paraId="3177C203" w14:textId="77777777" w:rsidR="008F7FC9" w:rsidRPr="00F5793D" w:rsidRDefault="008F7FC9" w:rsidP="00E6175B">
      <w:pPr>
        <w:pStyle w:val="Odstavecseseznamem"/>
        <w:rPr>
          <w:rFonts w:ascii="Arial" w:hAnsi="Arial" w:cs="Arial"/>
        </w:rPr>
      </w:pPr>
    </w:p>
    <w:p w14:paraId="3D3D962C" w14:textId="3F1C7C98" w:rsidR="006569E4" w:rsidRPr="00BD0CD3" w:rsidRDefault="006569E4" w:rsidP="006569E4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BD0CD3">
        <w:rPr>
          <w:rFonts w:ascii="Arial" w:hAnsi="Arial" w:cs="Arial"/>
          <w:bCs/>
        </w:rPr>
        <w:t>Položkový nabídkový rozpočet je vypracován v souladu se strukturou jednotlivých kalkulačních položek aktuálního „Katalogu stavebních prací ÚRS Praha a.s.“. Položkový nabídkový rozpočet bude nedílnou součástí smlouvy v elektronické podobě</w:t>
      </w:r>
      <w:r w:rsidR="001063CF">
        <w:rPr>
          <w:rFonts w:ascii="Arial" w:hAnsi="Arial" w:cs="Arial"/>
          <w:bCs/>
        </w:rPr>
        <w:t xml:space="preserve"> ve formátu </w:t>
      </w:r>
      <w:proofErr w:type="spellStart"/>
      <w:r w:rsidR="001063CF">
        <w:rPr>
          <w:rFonts w:ascii="Arial" w:hAnsi="Arial" w:cs="Arial"/>
          <w:bCs/>
        </w:rPr>
        <w:t>pdf</w:t>
      </w:r>
      <w:proofErr w:type="spellEnd"/>
      <w:r w:rsidRPr="00BD0CD3">
        <w:rPr>
          <w:rFonts w:ascii="Arial" w:hAnsi="Arial" w:cs="Arial"/>
          <w:bCs/>
        </w:rPr>
        <w:t>.</w:t>
      </w:r>
    </w:p>
    <w:p w14:paraId="5C14E9BE" w14:textId="77777777" w:rsidR="00463206" w:rsidRPr="00F5793D" w:rsidRDefault="00463206" w:rsidP="006B54C6">
      <w:pPr>
        <w:jc w:val="center"/>
        <w:rPr>
          <w:rFonts w:ascii="Arial" w:hAnsi="Arial" w:cs="Arial"/>
          <w:b/>
          <w:u w:val="single"/>
        </w:rPr>
      </w:pPr>
    </w:p>
    <w:p w14:paraId="29580607" w14:textId="0B8655DF" w:rsidR="005643D1" w:rsidRPr="00F5793D" w:rsidRDefault="00E6175B" w:rsidP="006B54C6">
      <w:pPr>
        <w:jc w:val="center"/>
        <w:rPr>
          <w:rFonts w:ascii="Arial" w:hAnsi="Arial" w:cs="Arial"/>
          <w:b/>
        </w:rPr>
      </w:pPr>
      <w:r w:rsidRPr="00F21FA4">
        <w:rPr>
          <w:rFonts w:ascii="Arial" w:hAnsi="Arial" w:cs="Arial"/>
          <w:b/>
          <w:u w:val="single"/>
        </w:rPr>
        <w:t>Čl.</w:t>
      </w:r>
      <w:r w:rsidR="00325832" w:rsidRPr="00F21FA4">
        <w:rPr>
          <w:rFonts w:ascii="Arial" w:hAnsi="Arial" w:cs="Arial"/>
          <w:b/>
          <w:u w:val="single"/>
        </w:rPr>
        <w:t xml:space="preserve"> I</w:t>
      </w:r>
      <w:r w:rsidR="00245C7B" w:rsidRPr="00F21FA4">
        <w:rPr>
          <w:rFonts w:ascii="Arial" w:hAnsi="Arial" w:cs="Arial"/>
          <w:b/>
          <w:u w:val="single"/>
        </w:rPr>
        <w:t>V</w:t>
      </w:r>
      <w:r w:rsidR="006B54C6" w:rsidRPr="00F21FA4">
        <w:rPr>
          <w:rFonts w:ascii="Arial" w:hAnsi="Arial" w:cs="Arial"/>
          <w:b/>
          <w:u w:val="single"/>
        </w:rPr>
        <w:t xml:space="preserve"> </w:t>
      </w:r>
      <w:r w:rsidR="005643D1" w:rsidRPr="00F21FA4">
        <w:rPr>
          <w:rFonts w:ascii="Arial" w:hAnsi="Arial" w:cs="Arial"/>
          <w:b/>
          <w:u w:val="single"/>
        </w:rPr>
        <w:t>Platební podmínky</w:t>
      </w:r>
    </w:p>
    <w:p w14:paraId="30EC00E7" w14:textId="77777777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Úhrada provedených prací bude provedena na základě zhotovitelem vyhotoveného daňového dokladu (faktury).</w:t>
      </w:r>
    </w:p>
    <w:p w14:paraId="01F65B9A" w14:textId="77777777" w:rsidR="006569E4" w:rsidRDefault="00CC70FE" w:rsidP="006569E4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Objednatel neposkytuje zálohy.</w:t>
      </w:r>
    </w:p>
    <w:p w14:paraId="5E11B001" w14:textId="00AF7E3E" w:rsidR="00CC70FE" w:rsidRPr="006569E4" w:rsidRDefault="00CC70FE" w:rsidP="006569E4">
      <w:pPr>
        <w:pStyle w:val="Odstavecseseznamem"/>
        <w:jc w:val="both"/>
        <w:rPr>
          <w:rFonts w:ascii="Arial" w:hAnsi="Arial" w:cs="Arial"/>
          <w:lang w:val="x-none"/>
        </w:rPr>
      </w:pPr>
      <w:bookmarkStart w:id="16" w:name="_Hlk18914698"/>
      <w:r w:rsidRPr="008D755D">
        <w:rPr>
          <w:rFonts w:ascii="Arial" w:hAnsi="Arial" w:cs="Arial"/>
          <w:lang w:val="x-none"/>
        </w:rPr>
        <w:t xml:space="preserve">Objednatel uhradí zhotoviteli </w:t>
      </w:r>
      <w:r w:rsidR="00E52A2C" w:rsidRPr="008D755D">
        <w:rPr>
          <w:rFonts w:ascii="Arial" w:hAnsi="Arial" w:cs="Arial"/>
          <w:lang w:val="x-none"/>
        </w:rPr>
        <w:t xml:space="preserve">část </w:t>
      </w:r>
      <w:r w:rsidRPr="008D755D">
        <w:rPr>
          <w:rFonts w:ascii="Arial" w:hAnsi="Arial" w:cs="Arial"/>
          <w:lang w:val="x-none"/>
        </w:rPr>
        <w:t>cen</w:t>
      </w:r>
      <w:r w:rsidR="00E52A2C" w:rsidRPr="008D755D">
        <w:rPr>
          <w:rFonts w:ascii="Arial" w:hAnsi="Arial" w:cs="Arial"/>
          <w:lang w:val="x-none"/>
        </w:rPr>
        <w:t>y</w:t>
      </w:r>
      <w:r w:rsidRPr="008D755D">
        <w:rPr>
          <w:rFonts w:ascii="Arial" w:hAnsi="Arial" w:cs="Arial"/>
          <w:lang w:val="x-none"/>
        </w:rPr>
        <w:t xml:space="preserve"> díla po řádné</w:t>
      </w:r>
      <w:r w:rsidR="000948C5" w:rsidRPr="008D755D">
        <w:rPr>
          <w:rFonts w:ascii="Arial" w:hAnsi="Arial" w:cs="Arial"/>
          <w:lang w:val="x-none"/>
        </w:rPr>
        <w:t xml:space="preserve"> realizaci díla </w:t>
      </w:r>
      <w:r w:rsidR="00CA6541" w:rsidRPr="008D755D">
        <w:rPr>
          <w:rFonts w:ascii="Arial" w:hAnsi="Arial" w:cs="Arial"/>
          <w:lang w:val="x-none"/>
        </w:rPr>
        <w:t xml:space="preserve"> </w:t>
      </w:r>
      <w:r w:rsidR="000948C5" w:rsidRPr="008D755D">
        <w:rPr>
          <w:rFonts w:ascii="Arial" w:hAnsi="Arial" w:cs="Arial"/>
          <w:lang w:val="x-none"/>
        </w:rPr>
        <w:t>(</w:t>
      </w:r>
      <w:r w:rsidR="0066399B" w:rsidRPr="008D755D">
        <w:rPr>
          <w:rFonts w:ascii="Arial" w:hAnsi="Arial" w:cs="Arial"/>
          <w:lang w:val="x-none"/>
        </w:rPr>
        <w:t>výsadby</w:t>
      </w:r>
      <w:r w:rsidR="000948C5" w:rsidRPr="008D755D">
        <w:rPr>
          <w:rFonts w:ascii="Arial" w:hAnsi="Arial" w:cs="Arial"/>
          <w:lang w:val="x-none"/>
        </w:rPr>
        <w:t>)</w:t>
      </w:r>
      <w:r w:rsidR="0066399B" w:rsidRPr="008D755D">
        <w:rPr>
          <w:rFonts w:ascii="Arial" w:hAnsi="Arial" w:cs="Arial"/>
          <w:lang w:val="x-none"/>
        </w:rPr>
        <w:t>.</w:t>
      </w:r>
      <w:r w:rsidR="0019057A" w:rsidRPr="008D755D">
        <w:rPr>
          <w:rFonts w:ascii="Arial" w:hAnsi="Arial" w:cs="Arial"/>
          <w:lang w:val="x-none"/>
        </w:rPr>
        <w:t xml:space="preserve"> </w:t>
      </w:r>
      <w:r w:rsidR="00561D72" w:rsidRPr="008D755D">
        <w:rPr>
          <w:rFonts w:ascii="Arial" w:hAnsi="Arial" w:cs="Arial"/>
          <w:lang w:val="x-none"/>
        </w:rPr>
        <w:t xml:space="preserve">Druhou část ceny díla uhradí objednatel zhotoviteli po ukončení </w:t>
      </w:r>
      <w:r w:rsidR="003A12CC" w:rsidRPr="008D755D">
        <w:rPr>
          <w:rFonts w:ascii="Arial" w:hAnsi="Arial" w:cs="Arial"/>
          <w:lang w:val="x-none"/>
        </w:rPr>
        <w:t>1. roku péče o vysazený porost</w:t>
      </w:r>
      <w:r w:rsidR="00FC6924" w:rsidRPr="008D755D">
        <w:rPr>
          <w:rFonts w:ascii="Arial" w:hAnsi="Arial" w:cs="Arial"/>
          <w:lang w:val="x-none"/>
        </w:rPr>
        <w:t>,</w:t>
      </w:r>
      <w:r w:rsidR="009B1238" w:rsidRPr="008D755D">
        <w:rPr>
          <w:rFonts w:ascii="Arial" w:hAnsi="Arial" w:cs="Arial"/>
          <w:lang w:val="x-none"/>
        </w:rPr>
        <w:t xml:space="preserve"> </w:t>
      </w:r>
      <w:r w:rsidR="000948C5" w:rsidRPr="008D755D">
        <w:rPr>
          <w:rFonts w:ascii="Arial" w:hAnsi="Arial" w:cs="Arial"/>
          <w:lang w:val="x-none"/>
        </w:rPr>
        <w:t>třetí část ceny díla uhradí objednatel zhotoviteli po ukončení 2. roku péče o vysazený porost, čtvrt</w:t>
      </w:r>
      <w:r w:rsidR="00FE7788">
        <w:rPr>
          <w:rFonts w:ascii="Arial" w:hAnsi="Arial" w:cs="Arial"/>
        </w:rPr>
        <w:t>ou</w:t>
      </w:r>
      <w:r w:rsidR="000948C5" w:rsidRPr="008D755D">
        <w:rPr>
          <w:rFonts w:ascii="Arial" w:hAnsi="Arial" w:cs="Arial"/>
          <w:lang w:val="x-none"/>
        </w:rPr>
        <w:t xml:space="preserve"> část ceny díla uhradí objednatel zhotoviteli po ukončení 3. roku péče o vysazený porost </w:t>
      </w:r>
      <w:r w:rsidR="00FC6924" w:rsidRPr="008D755D">
        <w:rPr>
          <w:rFonts w:ascii="Arial" w:hAnsi="Arial" w:cs="Arial"/>
          <w:lang w:val="x-none"/>
        </w:rPr>
        <w:t xml:space="preserve"> na základě</w:t>
      </w:r>
      <w:r w:rsidRPr="008D755D">
        <w:rPr>
          <w:rFonts w:ascii="Arial" w:hAnsi="Arial" w:cs="Arial"/>
          <w:lang w:val="x-none"/>
        </w:rPr>
        <w:t xml:space="preserve"> protokolár</w:t>
      </w:r>
      <w:r w:rsidR="00325832" w:rsidRPr="008D755D">
        <w:rPr>
          <w:rFonts w:ascii="Arial" w:hAnsi="Arial" w:cs="Arial"/>
          <w:lang w:val="x-none"/>
        </w:rPr>
        <w:t>ní</w:t>
      </w:r>
      <w:r w:rsidR="00FC6924" w:rsidRPr="008D755D">
        <w:rPr>
          <w:rFonts w:ascii="Arial" w:hAnsi="Arial" w:cs="Arial"/>
          <w:lang w:val="x-none"/>
        </w:rPr>
        <w:t>ho</w:t>
      </w:r>
      <w:r w:rsidR="00325832" w:rsidRPr="008D755D">
        <w:rPr>
          <w:rFonts w:ascii="Arial" w:hAnsi="Arial" w:cs="Arial"/>
          <w:lang w:val="x-none"/>
        </w:rPr>
        <w:t xml:space="preserve"> předání a převzetí</w:t>
      </w:r>
      <w:r w:rsidR="00FC6924" w:rsidRPr="008D755D">
        <w:rPr>
          <w:rFonts w:ascii="Arial" w:hAnsi="Arial" w:cs="Arial"/>
          <w:lang w:val="x-none"/>
        </w:rPr>
        <w:t xml:space="preserve"> celého díla</w:t>
      </w:r>
      <w:r w:rsidR="00325832" w:rsidRPr="008D755D">
        <w:rPr>
          <w:rFonts w:ascii="Arial" w:hAnsi="Arial" w:cs="Arial"/>
          <w:lang w:val="x-none"/>
        </w:rPr>
        <w:t xml:space="preserve"> dle této smlouvy</w:t>
      </w:r>
      <w:r w:rsidR="00FC6924" w:rsidRPr="008D755D">
        <w:rPr>
          <w:rFonts w:ascii="Arial" w:hAnsi="Arial" w:cs="Arial"/>
          <w:lang w:val="x-none"/>
        </w:rPr>
        <w:t>.</w:t>
      </w:r>
      <w:r w:rsidRPr="008D755D">
        <w:rPr>
          <w:rFonts w:ascii="Arial" w:hAnsi="Arial" w:cs="Arial"/>
          <w:lang w:val="x-none"/>
        </w:rPr>
        <w:t xml:space="preserve"> </w:t>
      </w:r>
      <w:r w:rsidR="00FC6924" w:rsidRPr="008D755D">
        <w:rPr>
          <w:rFonts w:ascii="Arial" w:hAnsi="Arial" w:cs="Arial"/>
          <w:lang w:val="x-none"/>
        </w:rPr>
        <w:t>V</w:t>
      </w:r>
      <w:r w:rsidRPr="008D755D">
        <w:rPr>
          <w:rFonts w:ascii="Arial" w:hAnsi="Arial" w:cs="Arial"/>
          <w:lang w:val="x-none"/>
        </w:rPr>
        <w:t>ystavené faktury</w:t>
      </w:r>
      <w:r w:rsidR="0066399B" w:rsidRPr="008D755D">
        <w:rPr>
          <w:rFonts w:ascii="Arial" w:hAnsi="Arial" w:cs="Arial"/>
          <w:lang w:val="x-none"/>
        </w:rPr>
        <w:t xml:space="preserve"> musí mít</w:t>
      </w:r>
      <w:r w:rsidRPr="008D755D">
        <w:rPr>
          <w:rFonts w:ascii="Arial" w:hAnsi="Arial" w:cs="Arial"/>
          <w:lang w:val="x-none"/>
        </w:rPr>
        <w:t xml:space="preserve"> správně vyplně</w:t>
      </w:r>
      <w:r w:rsidR="0066399B" w:rsidRPr="008D755D">
        <w:rPr>
          <w:rFonts w:ascii="Arial" w:hAnsi="Arial" w:cs="Arial"/>
          <w:lang w:val="x-none"/>
        </w:rPr>
        <w:t>né</w:t>
      </w:r>
      <w:r w:rsidRPr="008D755D">
        <w:rPr>
          <w:rFonts w:ascii="Arial" w:hAnsi="Arial" w:cs="Arial"/>
          <w:lang w:val="x-none"/>
        </w:rPr>
        <w:t xml:space="preserve"> údaj</w:t>
      </w:r>
      <w:r w:rsidR="0066399B" w:rsidRPr="008D755D">
        <w:rPr>
          <w:rFonts w:ascii="Arial" w:hAnsi="Arial" w:cs="Arial"/>
          <w:lang w:val="x-none"/>
        </w:rPr>
        <w:t>e</w:t>
      </w:r>
      <w:r w:rsidRPr="008D755D">
        <w:rPr>
          <w:rFonts w:ascii="Arial" w:hAnsi="Arial" w:cs="Arial"/>
          <w:lang w:val="x-none"/>
        </w:rPr>
        <w:t>, včetně finanční částky</w:t>
      </w:r>
      <w:r w:rsidR="0019057A" w:rsidRPr="008D755D">
        <w:rPr>
          <w:rFonts w:ascii="Arial" w:hAnsi="Arial" w:cs="Arial"/>
          <w:lang w:val="x-none"/>
        </w:rPr>
        <w:t xml:space="preserve"> </w:t>
      </w:r>
      <w:r w:rsidR="0066399B" w:rsidRPr="008D755D">
        <w:rPr>
          <w:rFonts w:ascii="Arial" w:hAnsi="Arial" w:cs="Arial"/>
          <w:lang w:val="x-none"/>
        </w:rPr>
        <w:t>Druhá</w:t>
      </w:r>
      <w:r w:rsidR="000948C5" w:rsidRPr="008D755D">
        <w:rPr>
          <w:rFonts w:ascii="Arial" w:hAnsi="Arial" w:cs="Arial"/>
          <w:lang w:val="x-none"/>
        </w:rPr>
        <w:t>, třetí a čtvrtá</w:t>
      </w:r>
      <w:r w:rsidR="0066399B" w:rsidRPr="008D755D">
        <w:rPr>
          <w:rFonts w:ascii="Arial" w:hAnsi="Arial" w:cs="Arial"/>
          <w:lang w:val="x-none"/>
        </w:rPr>
        <w:t xml:space="preserve"> f</w:t>
      </w:r>
      <w:r w:rsidRPr="008D755D">
        <w:rPr>
          <w:rFonts w:ascii="Arial" w:hAnsi="Arial" w:cs="Arial"/>
          <w:lang w:val="x-none"/>
        </w:rPr>
        <w:t>aktur</w:t>
      </w:r>
      <w:r w:rsidR="00A4384F" w:rsidRPr="008D755D">
        <w:rPr>
          <w:rFonts w:ascii="Arial" w:hAnsi="Arial" w:cs="Arial"/>
          <w:lang w:val="x-none"/>
        </w:rPr>
        <w:t>a</w:t>
      </w:r>
      <w:r w:rsidRPr="008D755D">
        <w:rPr>
          <w:rFonts w:ascii="Arial" w:hAnsi="Arial" w:cs="Arial"/>
          <w:lang w:val="x-none"/>
        </w:rPr>
        <w:t xml:space="preserve"> bud</w:t>
      </w:r>
      <w:r w:rsidR="00A4384F" w:rsidRPr="008D755D">
        <w:rPr>
          <w:rFonts w:ascii="Arial" w:hAnsi="Arial" w:cs="Arial"/>
          <w:lang w:val="x-none"/>
        </w:rPr>
        <w:t>e</w:t>
      </w:r>
      <w:r w:rsidRPr="008D755D">
        <w:rPr>
          <w:rFonts w:ascii="Arial" w:hAnsi="Arial" w:cs="Arial"/>
          <w:lang w:val="x-none"/>
        </w:rPr>
        <w:t xml:space="preserve"> vystaven</w:t>
      </w:r>
      <w:r w:rsidR="00A4384F" w:rsidRPr="008D755D">
        <w:rPr>
          <w:rFonts w:ascii="Arial" w:hAnsi="Arial" w:cs="Arial"/>
          <w:lang w:val="x-none"/>
        </w:rPr>
        <w:t>a</w:t>
      </w:r>
      <w:r w:rsidRPr="008D755D">
        <w:rPr>
          <w:rFonts w:ascii="Arial" w:hAnsi="Arial" w:cs="Arial"/>
          <w:lang w:val="x-none"/>
        </w:rPr>
        <w:t xml:space="preserve"> do 15 kalendářních dnů od </w:t>
      </w:r>
      <w:r w:rsidR="000948C5" w:rsidRPr="008D755D">
        <w:rPr>
          <w:rFonts w:ascii="Arial" w:hAnsi="Arial" w:cs="Arial"/>
          <w:lang w:val="x-none"/>
        </w:rPr>
        <w:t>předání soupisů provedených prací odsouhlasené technickým dozorem stavebníka, (Variantně „autorským dozorem“ – v případě, že technický dozor stavebníka nebyl objednatelem ustanoven) a potvrzené objednatelem.</w:t>
      </w:r>
      <w:r w:rsidRPr="008D755D">
        <w:rPr>
          <w:rFonts w:ascii="Arial" w:hAnsi="Arial" w:cs="Arial"/>
          <w:lang w:val="x-none"/>
        </w:rPr>
        <w:t xml:space="preserve"> Součástí faktur </w:t>
      </w:r>
      <w:r w:rsidRPr="009E4053">
        <w:rPr>
          <w:rFonts w:ascii="Arial" w:hAnsi="Arial" w:cs="Arial"/>
          <w:lang w:val="x-none"/>
        </w:rPr>
        <w:t xml:space="preserve">budou </w:t>
      </w:r>
      <w:r w:rsidR="00DC4C72" w:rsidRPr="009E4053">
        <w:rPr>
          <w:rFonts w:ascii="Arial" w:hAnsi="Arial" w:cs="Arial"/>
          <w:lang w:val="x-none"/>
        </w:rPr>
        <w:t>autorským dozorem</w:t>
      </w:r>
      <w:r w:rsidR="00DC4C72" w:rsidRPr="009E4053">
        <w:rPr>
          <w:rFonts w:ascii="Arial" w:hAnsi="Arial" w:cs="Arial"/>
          <w:b/>
          <w:lang w:val="x-none"/>
        </w:rPr>
        <w:t xml:space="preserve"> </w:t>
      </w:r>
      <w:r w:rsidR="0073434C" w:rsidRPr="008D755D">
        <w:rPr>
          <w:rFonts w:ascii="Arial" w:hAnsi="Arial" w:cs="Arial"/>
          <w:lang w:val="x-none"/>
        </w:rPr>
        <w:lastRenderedPageBreak/>
        <w:t xml:space="preserve">odsouhlasené a </w:t>
      </w:r>
      <w:r w:rsidRPr="008D755D">
        <w:rPr>
          <w:rFonts w:ascii="Arial" w:hAnsi="Arial" w:cs="Arial"/>
          <w:lang w:val="x-none"/>
        </w:rPr>
        <w:t xml:space="preserve">objednatelem </w:t>
      </w:r>
      <w:r w:rsidR="0073434C" w:rsidRPr="008D755D">
        <w:rPr>
          <w:rFonts w:ascii="Arial" w:hAnsi="Arial" w:cs="Arial"/>
          <w:lang w:val="x-none"/>
        </w:rPr>
        <w:t>potvrzené</w:t>
      </w:r>
      <w:r w:rsidRPr="008D755D">
        <w:rPr>
          <w:rFonts w:ascii="Arial" w:hAnsi="Arial" w:cs="Arial"/>
          <w:lang w:val="x-none"/>
        </w:rPr>
        <w:t xml:space="preserve"> soupisy provedených prací. Faktur</w:t>
      </w:r>
      <w:r w:rsidR="0066399B" w:rsidRPr="008D755D">
        <w:rPr>
          <w:rFonts w:ascii="Arial" w:hAnsi="Arial" w:cs="Arial"/>
          <w:lang w:val="x-none"/>
        </w:rPr>
        <w:t>y</w:t>
      </w:r>
      <w:r w:rsidRPr="008D755D">
        <w:rPr>
          <w:rFonts w:ascii="Arial" w:hAnsi="Arial" w:cs="Arial"/>
          <w:lang w:val="x-none"/>
        </w:rPr>
        <w:t xml:space="preserve"> bud</w:t>
      </w:r>
      <w:r w:rsidR="0066399B" w:rsidRPr="008D755D">
        <w:rPr>
          <w:rFonts w:ascii="Arial" w:hAnsi="Arial" w:cs="Arial"/>
          <w:lang w:val="x-none"/>
        </w:rPr>
        <w:t>ou</w:t>
      </w:r>
      <w:r w:rsidRPr="008D755D">
        <w:rPr>
          <w:rFonts w:ascii="Arial" w:hAnsi="Arial" w:cs="Arial"/>
          <w:lang w:val="x-none"/>
        </w:rPr>
        <w:t xml:space="preserve"> doručen</w:t>
      </w:r>
      <w:r w:rsidR="0066399B" w:rsidRPr="008D755D">
        <w:rPr>
          <w:rFonts w:ascii="Arial" w:hAnsi="Arial" w:cs="Arial"/>
          <w:lang w:val="x-none"/>
        </w:rPr>
        <w:t>y</w:t>
      </w:r>
      <w:r w:rsidRPr="008D755D">
        <w:rPr>
          <w:rFonts w:ascii="Arial" w:hAnsi="Arial" w:cs="Arial"/>
          <w:lang w:val="x-none"/>
        </w:rPr>
        <w:t xml:space="preserve"> objednateli nejdéle do </w:t>
      </w:r>
      <w:r w:rsidR="00FE7788">
        <w:rPr>
          <w:rFonts w:ascii="Arial" w:hAnsi="Arial" w:cs="Arial"/>
        </w:rPr>
        <w:t>30</w:t>
      </w:r>
      <w:r w:rsidRPr="008D755D">
        <w:rPr>
          <w:rFonts w:ascii="Arial" w:hAnsi="Arial" w:cs="Arial"/>
          <w:lang w:val="x-none"/>
        </w:rPr>
        <w:t xml:space="preserve">.11. příslušného roku.  </w:t>
      </w:r>
    </w:p>
    <w:bookmarkEnd w:id="16"/>
    <w:p w14:paraId="6799F49F" w14:textId="77777777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>Daňový doklad (</w:t>
      </w:r>
      <w:r w:rsidRPr="00F5793D">
        <w:rPr>
          <w:rFonts w:ascii="Arial" w:hAnsi="Arial" w:cs="Arial"/>
          <w:lang w:val="x-none"/>
        </w:rPr>
        <w:t>Faktura</w:t>
      </w:r>
      <w:r w:rsidRPr="00F5793D">
        <w:rPr>
          <w:rFonts w:ascii="Arial" w:hAnsi="Arial" w:cs="Arial"/>
        </w:rPr>
        <w:t>)</w:t>
      </w:r>
      <w:r w:rsidRPr="00F5793D">
        <w:rPr>
          <w:rFonts w:ascii="Arial" w:hAnsi="Arial" w:cs="Arial"/>
          <w:lang w:val="x-none"/>
        </w:rPr>
        <w:t xml:space="preserve"> bude vyhotoven ve třech stejnopisech a bude obsahovat náležitosti daňového dokladu požadované zákonem č. 235/2004 Sb., o dani z přidané hodnoty, ve znění pozdějších předpisů, avšak výslovně vždy musí obsahovat následující údaje: označení smluvních stran a jejich adresy, IČO, DIČ (je-li přiděleno), údaj o tom, že vystavovatel faktury je zapsán v obchodním rejstříku včetně spisové značky, označení této smlouvy, označení poskytnutého plnění, číslo faktury, den vystavení a lhůtu splatnosti faktury, označení peněžního ústavu a číslo účtu, na který se má platit, fakturovanou částku, razítko a podpis oprávněné osoby. </w:t>
      </w:r>
    </w:p>
    <w:p w14:paraId="184A64EF" w14:textId="2602029E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Součástí faktury </w:t>
      </w:r>
      <w:r w:rsidR="00A84B85" w:rsidRPr="00A84B85">
        <w:rPr>
          <w:rFonts w:ascii="Arial" w:hAnsi="Arial" w:cs="Arial"/>
          <w:lang w:val="x-none"/>
        </w:rPr>
        <w:t xml:space="preserve">za provedení první části díla vystavené po provedené výsadbě zeleně </w:t>
      </w:r>
      <w:r w:rsidRPr="00F5793D">
        <w:rPr>
          <w:rFonts w:ascii="Arial" w:hAnsi="Arial" w:cs="Arial"/>
          <w:lang w:val="x-none"/>
        </w:rPr>
        <w:t xml:space="preserve">budou dále soupisy provedených prací odsouhlasené </w:t>
      </w:r>
      <w:r w:rsidR="00A84B85">
        <w:rPr>
          <w:rFonts w:ascii="Arial" w:hAnsi="Arial" w:cs="Arial"/>
        </w:rPr>
        <w:t>objednatelem</w:t>
      </w:r>
      <w:r w:rsidR="00037CF1">
        <w:rPr>
          <w:rFonts w:ascii="Arial" w:hAnsi="Arial" w:cs="Arial"/>
        </w:rPr>
        <w:t xml:space="preserve"> a autorským </w:t>
      </w:r>
      <w:r w:rsidR="00037CF1" w:rsidRPr="00037CF1">
        <w:rPr>
          <w:rFonts w:ascii="Arial" w:hAnsi="Arial" w:cs="Arial"/>
        </w:rPr>
        <w:t>dozorem</w:t>
      </w:r>
      <w:r w:rsidR="00935DCD" w:rsidRPr="00037CF1">
        <w:rPr>
          <w:rFonts w:ascii="Arial" w:hAnsi="Arial" w:cs="Arial"/>
          <w:b/>
          <w:i/>
        </w:rPr>
        <w:t xml:space="preserve"> </w:t>
      </w:r>
      <w:r w:rsidR="00FF5707" w:rsidRPr="00037CF1">
        <w:rPr>
          <w:rFonts w:ascii="Arial" w:hAnsi="Arial" w:cs="Arial"/>
        </w:rPr>
        <w:t xml:space="preserve">a </w:t>
      </w:r>
      <w:r w:rsidR="00A84B85" w:rsidRPr="00037CF1">
        <w:rPr>
          <w:rFonts w:ascii="Arial" w:hAnsi="Arial" w:cs="Arial"/>
        </w:rPr>
        <w:t>pr</w:t>
      </w:r>
      <w:r w:rsidR="00A84B85" w:rsidRPr="00A84B85">
        <w:rPr>
          <w:rFonts w:ascii="Arial" w:hAnsi="Arial" w:cs="Arial"/>
        </w:rPr>
        <w:t xml:space="preserve">otokol o předání první části díla s podpisy obou smluvních stran. Součástí </w:t>
      </w:r>
      <w:r w:rsidR="00FF5707" w:rsidRPr="00F5793D">
        <w:rPr>
          <w:rFonts w:ascii="Arial" w:hAnsi="Arial" w:cs="Arial"/>
        </w:rPr>
        <w:t xml:space="preserve">„konečné“ faktury </w:t>
      </w:r>
      <w:r w:rsidR="00530307">
        <w:rPr>
          <w:rFonts w:ascii="Arial" w:hAnsi="Arial" w:cs="Arial"/>
        </w:rPr>
        <w:t xml:space="preserve">vystavené po ukončení následné péče o zeleň bude </w:t>
      </w:r>
      <w:r w:rsidR="00FF5707" w:rsidRPr="00F5793D">
        <w:rPr>
          <w:rFonts w:ascii="Arial" w:hAnsi="Arial" w:cs="Arial"/>
        </w:rPr>
        <w:t xml:space="preserve">také </w:t>
      </w:r>
      <w:r w:rsidRPr="00F5793D">
        <w:rPr>
          <w:rFonts w:ascii="Arial" w:hAnsi="Arial" w:cs="Arial"/>
          <w:lang w:val="x-none"/>
        </w:rPr>
        <w:t xml:space="preserve">kopie protokolu o </w:t>
      </w:r>
      <w:r w:rsidR="00FF5707" w:rsidRPr="00F5793D">
        <w:rPr>
          <w:rFonts w:ascii="Arial" w:hAnsi="Arial" w:cs="Arial"/>
        </w:rPr>
        <w:t xml:space="preserve">předání a převzetí </w:t>
      </w:r>
      <w:r w:rsidR="00530307">
        <w:rPr>
          <w:rFonts w:ascii="Arial" w:hAnsi="Arial" w:cs="Arial"/>
        </w:rPr>
        <w:t>celého</w:t>
      </w:r>
      <w:r w:rsidRPr="00F5793D">
        <w:rPr>
          <w:rFonts w:ascii="Arial" w:hAnsi="Arial" w:cs="Arial"/>
          <w:lang w:val="x-none"/>
        </w:rPr>
        <w:t xml:space="preserve"> díla, </w:t>
      </w:r>
      <w:r w:rsidR="00530307">
        <w:rPr>
          <w:rFonts w:ascii="Arial" w:hAnsi="Arial" w:cs="Arial"/>
        </w:rPr>
        <w:t xml:space="preserve">s podpisy </w:t>
      </w:r>
      <w:r w:rsidRPr="00F5793D">
        <w:rPr>
          <w:rFonts w:ascii="Arial" w:hAnsi="Arial" w:cs="Arial"/>
          <w:lang w:val="x-none"/>
        </w:rPr>
        <w:t>ob</w:t>
      </w:r>
      <w:r w:rsidR="00530307">
        <w:rPr>
          <w:rFonts w:ascii="Arial" w:hAnsi="Arial" w:cs="Arial"/>
        </w:rPr>
        <w:t>ou</w:t>
      </w:r>
      <w:r w:rsidRPr="00F5793D">
        <w:rPr>
          <w:rFonts w:ascii="Arial" w:hAnsi="Arial" w:cs="Arial"/>
          <w:lang w:val="x-none"/>
        </w:rPr>
        <w:t xml:space="preserve"> smluvní</w:t>
      </w:r>
      <w:r w:rsidR="00530307">
        <w:rPr>
          <w:rFonts w:ascii="Arial" w:hAnsi="Arial" w:cs="Arial"/>
        </w:rPr>
        <w:t>ch</w:t>
      </w:r>
      <w:r w:rsidRPr="00F5793D">
        <w:rPr>
          <w:rFonts w:ascii="Arial" w:hAnsi="Arial" w:cs="Arial"/>
          <w:lang w:val="x-none"/>
        </w:rPr>
        <w:t xml:space="preserve"> stran. Převzaté práce budou oceněny jednotkovými cenami, dle k této smlouvě přiloženého oceněného soupisu prací. Fakturované částky budo</w:t>
      </w:r>
      <w:r w:rsidRPr="00003103">
        <w:rPr>
          <w:rFonts w:ascii="Arial" w:hAnsi="Arial" w:cs="Arial"/>
          <w:lang w:val="x-none"/>
        </w:rPr>
        <w:t xml:space="preserve">u </w:t>
      </w:r>
      <w:bookmarkStart w:id="17" w:name="_Hlk13050286"/>
      <w:r w:rsidR="00003103" w:rsidRPr="00003103">
        <w:rPr>
          <w:rFonts w:ascii="Arial" w:hAnsi="Arial" w:cs="Arial"/>
        </w:rPr>
        <w:t xml:space="preserve">uvedeny dle </w:t>
      </w:r>
      <w:proofErr w:type="spellStart"/>
      <w:r w:rsidR="00003103" w:rsidRPr="00003103">
        <w:rPr>
          <w:rFonts w:ascii="Arial" w:hAnsi="Arial" w:cs="Arial"/>
        </w:rPr>
        <w:t>SoD</w:t>
      </w:r>
      <w:proofErr w:type="spellEnd"/>
      <w:r w:rsidR="00003103" w:rsidRPr="00003103">
        <w:rPr>
          <w:rFonts w:ascii="Arial" w:hAnsi="Arial" w:cs="Arial"/>
          <w:lang w:val="x-none"/>
        </w:rPr>
        <w:t>.</w:t>
      </w:r>
      <w:bookmarkEnd w:id="17"/>
    </w:p>
    <w:p w14:paraId="790EF13F" w14:textId="77777777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Na faktuře pro objednatele bude zhotovitel uvádět:</w:t>
      </w:r>
    </w:p>
    <w:p w14:paraId="4D4A0894" w14:textId="77777777" w:rsidR="00CC70FE" w:rsidRPr="00F5793D" w:rsidRDefault="00CC70FE" w:rsidP="00F26DA0">
      <w:pPr>
        <w:pStyle w:val="Odstavecseseznamem"/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Odběratel: Státní pozemkový úřad, Praha 3, Husinecká 1024/</w:t>
      </w:r>
      <w:proofErr w:type="gramStart"/>
      <w:r w:rsidRPr="00F5793D">
        <w:rPr>
          <w:rFonts w:ascii="Arial" w:hAnsi="Arial" w:cs="Arial"/>
        </w:rPr>
        <w:t>11a</w:t>
      </w:r>
      <w:proofErr w:type="gramEnd"/>
      <w:r w:rsidRPr="00F5793D">
        <w:rPr>
          <w:rFonts w:ascii="Arial" w:hAnsi="Arial" w:cs="Arial"/>
        </w:rPr>
        <w:t>, PSČ 130 00, IČ</w:t>
      </w:r>
      <w:r w:rsidR="00BF5C9A" w:rsidRPr="00F5793D">
        <w:rPr>
          <w:rFonts w:ascii="Arial" w:hAnsi="Arial" w:cs="Arial"/>
        </w:rPr>
        <w:t>O</w:t>
      </w:r>
      <w:r w:rsidRPr="00F5793D">
        <w:rPr>
          <w:rFonts w:ascii="Arial" w:hAnsi="Arial" w:cs="Arial"/>
        </w:rPr>
        <w:t xml:space="preserve"> 01312774</w:t>
      </w:r>
    </w:p>
    <w:p w14:paraId="2C37F800" w14:textId="63324BBF" w:rsidR="00CC70FE" w:rsidRPr="00F5793D" w:rsidRDefault="00CC70FE" w:rsidP="00F26DA0">
      <w:pPr>
        <w:pStyle w:val="Odstavecseseznamem"/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Konečný příjemce: Státní pozemkový úřad, </w:t>
      </w:r>
      <w:bookmarkStart w:id="18" w:name="_Hlk73108804"/>
      <w:r w:rsidRPr="00F5793D">
        <w:rPr>
          <w:rFonts w:ascii="Arial" w:hAnsi="Arial" w:cs="Arial"/>
        </w:rPr>
        <w:t>Pobočka</w:t>
      </w:r>
      <w:r w:rsidR="00FE7788" w:rsidRPr="00FE7788">
        <w:t xml:space="preserve"> </w:t>
      </w:r>
      <w:proofErr w:type="spellStart"/>
      <w:r w:rsidR="00FE7788" w:rsidRPr="00FE7788">
        <w:rPr>
          <w:rFonts w:ascii="Arial" w:hAnsi="Arial" w:cs="Arial"/>
        </w:rPr>
        <w:t>Pobočka</w:t>
      </w:r>
      <w:proofErr w:type="spellEnd"/>
      <w:r w:rsidR="00FE7788" w:rsidRPr="00FE7788">
        <w:rPr>
          <w:rFonts w:ascii="Arial" w:hAnsi="Arial" w:cs="Arial"/>
        </w:rPr>
        <w:t xml:space="preserve"> Břeclav, nám. T. G. Masaryka 2957/</w:t>
      </w:r>
      <w:proofErr w:type="gramStart"/>
      <w:r w:rsidR="00FE7788" w:rsidRPr="00FE7788">
        <w:rPr>
          <w:rFonts w:ascii="Arial" w:hAnsi="Arial" w:cs="Arial"/>
        </w:rPr>
        <w:t>9a</w:t>
      </w:r>
      <w:proofErr w:type="gramEnd"/>
      <w:r w:rsidR="00FE7788" w:rsidRPr="00FE7788">
        <w:rPr>
          <w:rFonts w:ascii="Arial" w:hAnsi="Arial" w:cs="Arial"/>
        </w:rPr>
        <w:t>, 690 02 Břeclav</w:t>
      </w:r>
      <w:r w:rsidR="006541F5">
        <w:rPr>
          <w:rFonts w:ascii="Arial" w:hAnsi="Arial" w:cs="Arial"/>
        </w:rPr>
        <w:t>.</w:t>
      </w:r>
    </w:p>
    <w:bookmarkEnd w:id="18"/>
    <w:p w14:paraId="7A31D07E" w14:textId="77777777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>V případě, že faktura nebude obsahovat náležitosti uvedené v této smlouvě či jejích přílohách nebo v ní nebudou správně uvedené údaje dle této smlouvy, je objednatel oprávněn ji vrátit zhotoviteli na doplnění. V takovém případě začne plynout doručením opravené faktury objednateli nová lhůta splatnosti.</w:t>
      </w:r>
    </w:p>
    <w:p w14:paraId="64187053" w14:textId="3D066A69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Splatnost faktury se stanovuje na 30 kalendářních dnů</w:t>
      </w:r>
      <w:r w:rsidR="00576CB0" w:rsidRPr="00F5793D">
        <w:rPr>
          <w:rFonts w:ascii="Arial" w:hAnsi="Arial" w:cs="Arial"/>
        </w:rPr>
        <w:t xml:space="preserve"> od data doručení faktury objednateli</w:t>
      </w:r>
      <w:r w:rsidRPr="00F5793D">
        <w:rPr>
          <w:rFonts w:ascii="Arial" w:hAnsi="Arial" w:cs="Arial"/>
          <w:lang w:val="x-none"/>
        </w:rPr>
        <w:t>. Platby peněžitých částek se provádí bankovním převodem na účet druhé smluvní strany uvedený ve faktuře. Peněžitá částka se považuje za zaplacenou okamžikem jejího odepsání z účtu objednatele ve prospěch účtu zhotovitele.</w:t>
      </w:r>
      <w:r w:rsidRPr="00F5793D">
        <w:rPr>
          <w:rFonts w:ascii="Arial" w:hAnsi="Arial" w:cs="Arial"/>
        </w:rPr>
        <w:t xml:space="preserve"> Faktura musí být objednateli doručena nejpozději do </w:t>
      </w:r>
      <w:ins w:id="19" w:author="Kuchtíčková Lucie Ing." w:date="2021-05-28T15:32:00Z">
        <w:r w:rsidR="006541F5">
          <w:rPr>
            <w:rFonts w:ascii="Arial" w:hAnsi="Arial" w:cs="Arial"/>
          </w:rPr>
          <w:t>30</w:t>
        </w:r>
      </w:ins>
      <w:del w:id="20" w:author="Kuchtíčková Lucie Ing." w:date="2021-05-28T15:32:00Z">
        <w:r w:rsidRPr="00F5793D" w:rsidDel="006541F5">
          <w:rPr>
            <w:rFonts w:ascii="Arial" w:hAnsi="Arial" w:cs="Arial"/>
          </w:rPr>
          <w:delText>15</w:delText>
        </w:r>
      </w:del>
      <w:r w:rsidRPr="00F5793D">
        <w:rPr>
          <w:rFonts w:ascii="Arial" w:hAnsi="Arial" w:cs="Arial"/>
        </w:rPr>
        <w:t>.11. příslušného roku.</w:t>
      </w:r>
    </w:p>
    <w:p w14:paraId="6AA76270" w14:textId="77777777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tímto bere na vědomí, že objednatel je organizační složkou státu a jeho stav účtu závisí na převodu finančních prostředků ze státního rozpočtu. Zhotovitel souhlasí s tím, že v případě nedostatku finančních prostředků na účtu objednatele, dojde k zaplacení faktury po obdržení potřebných finančních prostředků a že časová prodleva z těchto důvodů nebude započítána  do doby splatnosti uvedené na faktuře a nelze z těchto důvodů vůči objednateli uplatňovat žádné sankce. Objednatel se zavazuje, že v případě, že tato skutečnost nastane, oznámí ji neprodleně, a to písemně, zhotoviteli nejpozději do 5 pracovních dní před původním termínem splatnosti faktury, popř. do 3 pracovních dnů od okamžiku, kdy se objednatel dověděl o vzniku této skutečnosti, nastane-li ve lhůtě kratší než 5 pracovních dní před původním termínem splatnosti faktury. </w:t>
      </w:r>
    </w:p>
    <w:p w14:paraId="4BA266B6" w14:textId="77777777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Zhotovitel není oprávněn započíst žádnou svou pohledávku proti pohledávce objednatele z této smlouvy.</w:t>
      </w:r>
    </w:p>
    <w:p w14:paraId="304B3D3E" w14:textId="68F516C3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 xml:space="preserve">V případě prodlení  smluvní strany se zaplacením peněžité částky </w:t>
      </w:r>
      <w:r w:rsidRPr="00F5793D">
        <w:rPr>
          <w:rFonts w:ascii="Arial" w:hAnsi="Arial" w:cs="Arial"/>
        </w:rPr>
        <w:t xml:space="preserve">na základě úplné </w:t>
      </w:r>
      <w:r w:rsidR="00A8346A">
        <w:rPr>
          <w:rFonts w:ascii="Arial" w:hAnsi="Arial" w:cs="Arial"/>
        </w:rPr>
        <w:br/>
      </w:r>
      <w:r w:rsidRPr="00F5793D">
        <w:rPr>
          <w:rFonts w:ascii="Arial" w:hAnsi="Arial" w:cs="Arial"/>
        </w:rPr>
        <w:t xml:space="preserve">a řádně vystavené faktury, </w:t>
      </w:r>
      <w:r w:rsidRPr="00F5793D">
        <w:rPr>
          <w:rFonts w:ascii="Arial" w:hAnsi="Arial" w:cs="Arial"/>
          <w:lang w:val="x-none"/>
        </w:rPr>
        <w:t xml:space="preserve">vzniká oprávněné straně nárok na úrok z prodlení ve výši </w:t>
      </w:r>
      <w:r w:rsidRPr="00F5793D">
        <w:rPr>
          <w:rFonts w:ascii="Arial" w:hAnsi="Arial" w:cs="Arial"/>
        </w:rPr>
        <w:t>patnácti tisícin</w:t>
      </w:r>
      <w:r w:rsidRPr="00F5793D">
        <w:rPr>
          <w:rFonts w:ascii="Arial" w:hAnsi="Arial" w:cs="Arial"/>
          <w:lang w:val="x-none"/>
        </w:rPr>
        <w:t xml:space="preserve"> procenta (0,01</w:t>
      </w:r>
      <w:r w:rsidRPr="00F5793D">
        <w:rPr>
          <w:rFonts w:ascii="Arial" w:hAnsi="Arial" w:cs="Arial"/>
        </w:rPr>
        <w:t>5</w:t>
      </w:r>
      <w:r w:rsidRPr="00F5793D">
        <w:rPr>
          <w:rFonts w:ascii="Arial" w:hAnsi="Arial" w:cs="Arial"/>
          <w:lang w:val="x-none"/>
        </w:rPr>
        <w:t xml:space="preserve"> %) z dlužné částky za každý i započatý den prodlení. Tím není dotčen ani omezen nárok na náhradu vzniklé škody.</w:t>
      </w:r>
    </w:p>
    <w:p w14:paraId="014B72C1" w14:textId="4F07482C" w:rsidR="00E6175B" w:rsidRDefault="00470EE5" w:rsidP="006B54C6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lastRenderedPageBreak/>
        <w:t>Zhotovitel se zavazuje poskytovat informace, dokladovat svoji činnost, poskytovat veškerou</w:t>
      </w:r>
      <w:r w:rsidR="00A4384F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dokumentaci vztahující se k realizaci projektu a umožnit vstup kontrolou pověřeným osobám (zejména kontrolám ze strany Státního pozemkového úřadu, Ministerstva zemědělství ČR, Centrální harmonizační jednotky pro finanční kontrolu ve veřejné správě, Nejvyššího kontrolního úřadu) do svých objektů a na pozemky k ověřování plnění podmínek a realizace projektu.</w:t>
      </w:r>
    </w:p>
    <w:p w14:paraId="6568A7D5" w14:textId="77777777" w:rsidR="00D32B8B" w:rsidRPr="00D32B8B" w:rsidRDefault="00D32B8B" w:rsidP="00D32B8B">
      <w:pPr>
        <w:pStyle w:val="Odstavecseseznamem"/>
        <w:jc w:val="both"/>
        <w:rPr>
          <w:rFonts w:ascii="Arial" w:hAnsi="Arial" w:cs="Arial"/>
        </w:rPr>
      </w:pPr>
    </w:p>
    <w:p w14:paraId="467E05FE" w14:textId="77777777" w:rsidR="00245C7B" w:rsidRPr="00C64616" w:rsidRDefault="00325832" w:rsidP="006B54C6">
      <w:pPr>
        <w:jc w:val="center"/>
        <w:rPr>
          <w:rFonts w:ascii="Arial" w:hAnsi="Arial" w:cs="Arial"/>
          <w:b/>
          <w:u w:val="single"/>
        </w:rPr>
      </w:pPr>
      <w:proofErr w:type="spellStart"/>
      <w:proofErr w:type="gramStart"/>
      <w:r w:rsidRPr="00C64616">
        <w:rPr>
          <w:rFonts w:ascii="Arial" w:hAnsi="Arial" w:cs="Arial"/>
          <w:b/>
          <w:u w:val="single"/>
        </w:rPr>
        <w:t>Čl.V</w:t>
      </w:r>
      <w:proofErr w:type="spellEnd"/>
      <w:proofErr w:type="gramEnd"/>
      <w:r w:rsidR="006B54C6" w:rsidRPr="00C64616">
        <w:rPr>
          <w:rFonts w:ascii="Arial" w:hAnsi="Arial" w:cs="Arial"/>
          <w:b/>
          <w:u w:val="single"/>
        </w:rPr>
        <w:t xml:space="preserve">  </w:t>
      </w:r>
      <w:r w:rsidR="005643D1" w:rsidRPr="00C64616">
        <w:rPr>
          <w:rFonts w:ascii="Arial" w:hAnsi="Arial" w:cs="Arial"/>
          <w:b/>
          <w:u w:val="single"/>
        </w:rPr>
        <w:t>Doba plnění</w:t>
      </w:r>
    </w:p>
    <w:p w14:paraId="37223A0C" w14:textId="5796E353" w:rsidR="00274CDE" w:rsidRPr="00037CF1" w:rsidRDefault="00530307" w:rsidP="00274CDE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lang w:val="x-none"/>
        </w:rPr>
      </w:pPr>
      <w:bookmarkStart w:id="21" w:name="_Ref376374899"/>
      <w:bookmarkStart w:id="22" w:name="_Ref376425265"/>
      <w:r w:rsidRPr="00037CF1">
        <w:rPr>
          <w:rFonts w:ascii="Arial" w:hAnsi="Arial" w:cs="Arial"/>
        </w:rPr>
        <w:t>Výsadba zeleně (první část díla)</w:t>
      </w:r>
      <w:r w:rsidR="00245C7B" w:rsidRPr="00037CF1">
        <w:rPr>
          <w:rFonts w:ascii="Arial" w:hAnsi="Arial" w:cs="Arial"/>
          <w:lang w:val="x-none"/>
        </w:rPr>
        <w:t xml:space="preserve"> bude dokončen</w:t>
      </w:r>
      <w:r w:rsidRPr="00037CF1">
        <w:rPr>
          <w:rFonts w:ascii="Arial" w:hAnsi="Arial" w:cs="Arial"/>
        </w:rPr>
        <w:t>a</w:t>
      </w:r>
      <w:r w:rsidR="00245C7B" w:rsidRPr="00037CF1">
        <w:rPr>
          <w:rFonts w:ascii="Arial" w:hAnsi="Arial" w:cs="Arial"/>
          <w:lang w:val="x-none"/>
        </w:rPr>
        <w:t xml:space="preserve"> nejpozději do</w:t>
      </w:r>
      <w:r w:rsidR="00C64616" w:rsidRPr="00037CF1">
        <w:rPr>
          <w:rFonts w:ascii="Arial" w:hAnsi="Arial" w:cs="Arial"/>
        </w:rPr>
        <w:t xml:space="preserve"> </w:t>
      </w:r>
      <w:proofErr w:type="spellStart"/>
      <w:r w:rsidR="00C64616" w:rsidRPr="00037CF1">
        <w:rPr>
          <w:rFonts w:ascii="Arial" w:hAnsi="Arial" w:cs="Arial"/>
          <w:lang w:val="en-US"/>
        </w:rPr>
        <w:t>termínu</w:t>
      </w:r>
      <w:proofErr w:type="spellEnd"/>
      <w:r w:rsidR="00C64616" w:rsidRPr="00037CF1">
        <w:rPr>
          <w:rFonts w:ascii="Arial" w:hAnsi="Arial" w:cs="Arial"/>
          <w:lang w:val="en-US"/>
        </w:rPr>
        <w:t xml:space="preserve"> </w:t>
      </w:r>
      <w:proofErr w:type="spellStart"/>
      <w:r w:rsidR="00C64616" w:rsidRPr="00037CF1">
        <w:rPr>
          <w:rFonts w:ascii="Arial" w:hAnsi="Arial" w:cs="Arial"/>
          <w:lang w:val="en-US"/>
        </w:rPr>
        <w:t>uvedeného</w:t>
      </w:r>
      <w:proofErr w:type="spellEnd"/>
      <w:r w:rsidR="00C64616" w:rsidRPr="00037CF1">
        <w:rPr>
          <w:rFonts w:ascii="Arial" w:hAnsi="Arial" w:cs="Arial"/>
          <w:lang w:val="en-US"/>
        </w:rPr>
        <w:t xml:space="preserve"> </w:t>
      </w:r>
      <w:ins w:id="23" w:author="Kuchtíčková Lucie Ing." w:date="2021-05-28T16:00:00Z">
        <w:r w:rsidR="00C64616" w:rsidRPr="00037CF1">
          <w:rPr>
            <w:rFonts w:ascii="Arial" w:hAnsi="Arial" w:cs="Arial"/>
            <w:lang w:val="en-US"/>
          </w:rPr>
          <w:t xml:space="preserve">    </w:t>
        </w:r>
      </w:ins>
      <w:r w:rsidR="00C64616" w:rsidRPr="00037CF1">
        <w:rPr>
          <w:rFonts w:ascii="Arial" w:hAnsi="Arial" w:cs="Arial"/>
          <w:lang w:val="en-US"/>
        </w:rPr>
        <w:t xml:space="preserve">v </w:t>
      </w:r>
      <w:proofErr w:type="spellStart"/>
      <w:r w:rsidR="00C64616" w:rsidRPr="00037CF1">
        <w:rPr>
          <w:rFonts w:ascii="Arial" w:hAnsi="Arial" w:cs="Arial"/>
          <w:lang w:val="en-US"/>
        </w:rPr>
        <w:t>odst</w:t>
      </w:r>
      <w:proofErr w:type="spellEnd"/>
      <w:r w:rsidR="00C64616" w:rsidRPr="00037CF1">
        <w:rPr>
          <w:rFonts w:ascii="Arial" w:hAnsi="Arial" w:cs="Arial"/>
          <w:lang w:val="en-US"/>
        </w:rPr>
        <w:t xml:space="preserve">. 5 písm. c </w:t>
      </w:r>
      <w:proofErr w:type="spellStart"/>
      <w:r w:rsidR="00C64616" w:rsidRPr="00037CF1">
        <w:rPr>
          <w:rFonts w:ascii="Arial" w:hAnsi="Arial" w:cs="Arial"/>
          <w:lang w:val="en-US"/>
        </w:rPr>
        <w:t>tohoto</w:t>
      </w:r>
      <w:proofErr w:type="spellEnd"/>
      <w:r w:rsidR="00C64616" w:rsidRPr="00037CF1">
        <w:rPr>
          <w:rFonts w:ascii="Arial" w:hAnsi="Arial" w:cs="Arial"/>
          <w:lang w:val="en-US"/>
        </w:rPr>
        <w:t xml:space="preserve"> </w:t>
      </w:r>
      <w:proofErr w:type="spellStart"/>
      <w:r w:rsidR="00C64616" w:rsidRPr="00037CF1">
        <w:rPr>
          <w:rFonts w:ascii="Arial" w:hAnsi="Arial" w:cs="Arial"/>
          <w:lang w:val="en-US"/>
        </w:rPr>
        <w:t>článku</w:t>
      </w:r>
      <w:proofErr w:type="spellEnd"/>
      <w:r w:rsidR="00C64616" w:rsidRPr="00037CF1">
        <w:rPr>
          <w:rFonts w:ascii="Arial" w:hAnsi="Arial" w:cs="Arial"/>
          <w:lang w:val="en-US"/>
        </w:rPr>
        <w:t>.</w:t>
      </w:r>
    </w:p>
    <w:p w14:paraId="7582D513" w14:textId="72351C67" w:rsidR="00217AA7" w:rsidRPr="00037CF1" w:rsidRDefault="00217AA7" w:rsidP="00217AA7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lang w:val="x-none"/>
        </w:rPr>
      </w:pPr>
      <w:r w:rsidRPr="00037CF1">
        <w:rPr>
          <w:rFonts w:ascii="Arial" w:hAnsi="Arial" w:cs="Arial"/>
        </w:rPr>
        <w:t xml:space="preserve">Následná péče o zeleň (druhá část plnění) bude dokončena nejpozději do </w:t>
      </w:r>
      <w:r w:rsidR="00C64616" w:rsidRPr="00037CF1">
        <w:rPr>
          <w:rFonts w:ascii="Arial" w:hAnsi="Arial" w:cs="Arial"/>
        </w:rPr>
        <w:t>termínu uvedeného v odst. 5 písm. d tohoto článku.</w:t>
      </w:r>
    </w:p>
    <w:p w14:paraId="2953C025" w14:textId="1B293F5F" w:rsidR="00245C7B" w:rsidRPr="00F5793D" w:rsidRDefault="00245C7B" w:rsidP="00F05046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lang w:val="x-none"/>
        </w:rPr>
      </w:pPr>
      <w:r w:rsidRPr="00037CF1">
        <w:rPr>
          <w:rFonts w:ascii="Arial" w:hAnsi="Arial" w:cs="Arial"/>
          <w:lang w:val="x-none"/>
        </w:rPr>
        <w:t>Objednatel se zavazuje předat</w:t>
      </w:r>
      <w:r w:rsidR="008A0D93" w:rsidRPr="00037CF1">
        <w:rPr>
          <w:rFonts w:ascii="Arial" w:hAnsi="Arial" w:cs="Arial"/>
        </w:rPr>
        <w:t xml:space="preserve"> </w:t>
      </w:r>
      <w:r w:rsidR="003E00DA" w:rsidRPr="00037CF1">
        <w:rPr>
          <w:rFonts w:ascii="Arial" w:hAnsi="Arial" w:cs="Arial"/>
        </w:rPr>
        <w:t>místo plnění</w:t>
      </w:r>
      <w:r w:rsidRPr="00037CF1">
        <w:rPr>
          <w:rFonts w:ascii="Arial" w:hAnsi="Arial" w:cs="Arial"/>
          <w:lang w:val="x-none"/>
        </w:rPr>
        <w:t xml:space="preserve"> </w:t>
      </w:r>
      <w:r w:rsidRPr="00037CF1">
        <w:rPr>
          <w:rFonts w:ascii="Arial" w:hAnsi="Arial" w:cs="Arial"/>
        </w:rPr>
        <w:t xml:space="preserve"> dle </w:t>
      </w:r>
      <w:r w:rsidR="00495A8D" w:rsidRPr="00037CF1">
        <w:rPr>
          <w:rFonts w:ascii="Arial" w:hAnsi="Arial" w:cs="Arial"/>
        </w:rPr>
        <w:t>čl. V odst.</w:t>
      </w:r>
      <w:r w:rsidR="00301C4E" w:rsidRPr="00037CF1">
        <w:rPr>
          <w:rFonts w:ascii="Arial" w:hAnsi="Arial" w:cs="Arial"/>
        </w:rPr>
        <w:t>5</w:t>
      </w:r>
      <w:r w:rsidR="00F05046" w:rsidRPr="00037CF1">
        <w:rPr>
          <w:rFonts w:ascii="Arial" w:hAnsi="Arial" w:cs="Arial"/>
        </w:rPr>
        <w:t xml:space="preserve"> této smlouvy.</w:t>
      </w:r>
      <w:r w:rsidRPr="00037CF1">
        <w:rPr>
          <w:rFonts w:ascii="Arial" w:hAnsi="Arial" w:cs="Arial"/>
        </w:rPr>
        <w:t xml:space="preserve"> </w:t>
      </w:r>
      <w:r w:rsidRPr="00037CF1">
        <w:rPr>
          <w:rFonts w:ascii="Arial" w:hAnsi="Arial" w:cs="Arial"/>
          <w:lang w:val="x-none"/>
        </w:rPr>
        <w:t>Zhotovitel je</w:t>
      </w:r>
      <w:r w:rsidRPr="00F5793D">
        <w:rPr>
          <w:rFonts w:ascii="Arial" w:hAnsi="Arial" w:cs="Arial"/>
          <w:lang w:val="x-none"/>
        </w:rPr>
        <w:t xml:space="preserve"> povinen zahájit</w:t>
      </w:r>
      <w:r w:rsidRPr="00F5793D">
        <w:rPr>
          <w:rFonts w:ascii="Arial" w:hAnsi="Arial" w:cs="Arial"/>
        </w:rPr>
        <w:t xml:space="preserve"> a ukončit práce v termínech dle </w:t>
      </w:r>
      <w:r w:rsidR="00495A8D" w:rsidRPr="00F5793D">
        <w:rPr>
          <w:rFonts w:ascii="Arial" w:hAnsi="Arial" w:cs="Arial"/>
        </w:rPr>
        <w:t xml:space="preserve">čl. V odst. </w:t>
      </w:r>
      <w:r w:rsidR="00301C4E">
        <w:rPr>
          <w:rFonts w:ascii="Arial" w:hAnsi="Arial" w:cs="Arial"/>
        </w:rPr>
        <w:t>5</w:t>
      </w:r>
      <w:r w:rsidR="00301C4E" w:rsidRPr="00F5793D">
        <w:rPr>
          <w:rFonts w:ascii="Arial" w:hAnsi="Arial" w:cs="Arial"/>
        </w:rPr>
        <w:t xml:space="preserve"> </w:t>
      </w:r>
      <w:r w:rsidR="000453FC" w:rsidRPr="00F5793D">
        <w:rPr>
          <w:rFonts w:ascii="Arial" w:hAnsi="Arial" w:cs="Arial"/>
        </w:rPr>
        <w:t>této smlouvy.</w:t>
      </w:r>
      <w:r w:rsidRPr="00F5793D">
        <w:rPr>
          <w:rFonts w:ascii="Arial" w:hAnsi="Arial" w:cs="Arial"/>
          <w:lang w:val="x-none"/>
        </w:rPr>
        <w:t xml:space="preserve"> Dobou plnění se rozumí úplné dokončení a předání díla objednateli včetně odstranění případných vad a nedodělků</w:t>
      </w:r>
      <w:r w:rsidR="00F05046" w:rsidRPr="00F5793D">
        <w:rPr>
          <w:rFonts w:ascii="Arial" w:hAnsi="Arial" w:cs="Arial"/>
        </w:rPr>
        <w:t xml:space="preserve"> a</w:t>
      </w:r>
      <w:r w:rsidRPr="00F5793D">
        <w:rPr>
          <w:rFonts w:ascii="Arial" w:hAnsi="Arial" w:cs="Arial"/>
          <w:lang w:val="x-none"/>
        </w:rPr>
        <w:t xml:space="preserve"> vyklizení </w:t>
      </w:r>
      <w:r w:rsidR="00486CA2" w:rsidRPr="00F5793D">
        <w:rPr>
          <w:rFonts w:ascii="Arial" w:hAnsi="Arial" w:cs="Arial"/>
        </w:rPr>
        <w:t xml:space="preserve">místa plnění </w:t>
      </w:r>
      <w:r w:rsidRPr="00F5793D">
        <w:rPr>
          <w:rFonts w:ascii="Arial" w:hAnsi="Arial" w:cs="Arial"/>
          <w:lang w:val="x-none"/>
        </w:rPr>
        <w:t>Bude-li objednatelem dán příkaz k dočasnému zastavení prací na díle (sistace)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je zhotovitel povinen tento příkaz uposlechnout, </w:t>
      </w:r>
      <w:r w:rsidR="00110471" w:rsidRPr="00F5793D">
        <w:rPr>
          <w:rFonts w:ascii="Arial" w:hAnsi="Arial" w:cs="Arial"/>
        </w:rPr>
        <w:t>a</w:t>
      </w:r>
      <w:r w:rsidRPr="00F5793D">
        <w:rPr>
          <w:rFonts w:ascii="Arial" w:hAnsi="Arial" w:cs="Arial"/>
          <w:lang w:val="x-none"/>
        </w:rPr>
        <w:t xml:space="preserve"> postupovat dle pokynů objednatele tak, aby nedošlo k poškození či znehodnocení díla. Objednatel má právo vydat příkaz k zastavení nebo přerušení prací  na nezbytně nutnou dobu v kterékoliv fázi </w:t>
      </w:r>
      <w:r w:rsidR="00373D17" w:rsidRPr="00F5793D">
        <w:rPr>
          <w:rFonts w:ascii="Arial" w:hAnsi="Arial" w:cs="Arial"/>
        </w:rPr>
        <w:t>realizace díla</w:t>
      </w:r>
      <w:r w:rsidRPr="00F5793D">
        <w:rPr>
          <w:rFonts w:ascii="Arial" w:hAnsi="Arial" w:cs="Arial"/>
          <w:lang w:val="x-none"/>
        </w:rPr>
        <w:t xml:space="preserve">. Prokazatelně vzniklé škody </w:t>
      </w:r>
      <w:r w:rsidR="00A8346A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 xml:space="preserve">a náklady na straně zhotovitele v důsledku takto zastavené nebo přerušené práce objednatel uhradí. Výše uvedenými příkazy přestávají běžet lhůty ke splnění povinností zhotovitele vyplývající z této smlouvy. O dobu, o kterou je třeba dílo přerušit, se prodlužuje lhůta dohodnutá pro jeho dokončení. Trvá-li sistace déle než tři měsíce, je objednatel povinen vše, co dosud zhotovitel dokončil a připravil k plnění díla odebrat </w:t>
      </w:r>
      <w:r w:rsidR="00A8346A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a zaplatit, pokud nedojde k jiné dohodě. Trvá-li sistace déle než šest měsíců nebo uplynula-li již původně dohodnutá doba provedení díla, je zhotovitel</w:t>
      </w:r>
      <w:r w:rsidRPr="00F5793D">
        <w:rPr>
          <w:rFonts w:ascii="Arial" w:hAnsi="Arial" w:cs="Arial"/>
        </w:rPr>
        <w:t xml:space="preserve"> i objednatel</w:t>
      </w:r>
      <w:r w:rsidRPr="00F5793D">
        <w:rPr>
          <w:rFonts w:ascii="Arial" w:hAnsi="Arial" w:cs="Arial"/>
          <w:lang w:val="x-none"/>
        </w:rPr>
        <w:t xml:space="preserve"> oprávněn od smlouvy odstoupit, nedohodnou-li se smluvní strany jinak.</w:t>
      </w:r>
    </w:p>
    <w:p w14:paraId="0CFF262F" w14:textId="77777777" w:rsidR="00245C7B" w:rsidRPr="00F5793D" w:rsidRDefault="00245C7B" w:rsidP="00245C7B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 případě, že zhotovitel přeruší práce na předmětu díla z důvodů na jeho straně, nebo na příkaz objednatele, k jehož vydání bude objednatel vyzván příslušnými orgány za mimořádné situace (např. požár, povodeň), projedná s ním objednatel neprodleně důvod přerušení a dohodne s ním termín opětného zahájení prací na díle. Nedojde-li k dohodě, resp. nesplní-li zhotovitel dohodnutý termín k zahájení prací, stanoví objednatel písemně dodatečnou přiměřenou lhůtu pro zahájení prací zhotovitelem. Nezahájí-li zhotovitel v dodatečné lhůtě práce nebo prohlásí před uplynutím dodatečné lhůty, že svůj závazek nesplní, může objednatel od smlouvy odstoupit. Toto přerušení prací nemá vliv na dohodnutou dobu plnění díla, pokud nedojde k jiné dohodě formou dodatku ke smlouvě.</w:t>
      </w:r>
    </w:p>
    <w:p w14:paraId="4CB3F118" w14:textId="77777777" w:rsidR="00245C7B" w:rsidRPr="00F5793D" w:rsidRDefault="00F05046" w:rsidP="00245C7B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 xml:space="preserve">Dílo bude provedeno </w:t>
      </w:r>
      <w:r w:rsidR="00245C7B" w:rsidRPr="00F5793D">
        <w:rPr>
          <w:rFonts w:ascii="Arial" w:hAnsi="Arial" w:cs="Arial"/>
          <w:lang w:val="x-none"/>
        </w:rPr>
        <w:t>v následujících termínech:</w:t>
      </w:r>
      <w:bookmarkEnd w:id="21"/>
      <w:bookmarkEnd w:id="22"/>
    </w:p>
    <w:p w14:paraId="597C47DD" w14:textId="793557BE" w:rsidR="006541F5" w:rsidRPr="00F5793D" w:rsidRDefault="006541F5" w:rsidP="006541F5">
      <w:pPr>
        <w:pStyle w:val="Odstavecseseznamem"/>
        <w:numPr>
          <w:ilvl w:val="0"/>
          <w:numId w:val="36"/>
        </w:numPr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Termín předání a převzetí </w:t>
      </w:r>
      <w:r w:rsidRPr="00F5793D">
        <w:rPr>
          <w:rFonts w:ascii="Arial" w:hAnsi="Arial" w:cs="Arial"/>
        </w:rPr>
        <w:t>místa plnění</w:t>
      </w:r>
      <w:r>
        <w:rPr>
          <w:rFonts w:ascii="Arial" w:hAnsi="Arial" w:cs="Arial"/>
        </w:rPr>
        <w:t xml:space="preserve">: </w:t>
      </w:r>
      <w:r w:rsidR="00037CF1" w:rsidRPr="00F27259">
        <w:rPr>
          <w:rFonts w:ascii="Arial" w:eastAsia="Times New Roman" w:hAnsi="Arial" w:cs="Arial"/>
          <w:bCs/>
          <w:snapToGrid w:val="0"/>
          <w:color w:val="FF0000"/>
          <w:highlight w:val="lightGray"/>
          <w:lang w:eastAsia="cs-CZ"/>
        </w:rPr>
        <w:t xml:space="preserve">bude dopsáno před podpisem </w:t>
      </w:r>
      <w:r w:rsidR="00037CF1">
        <w:rPr>
          <w:rFonts w:ascii="Arial" w:eastAsia="Times New Roman" w:hAnsi="Arial" w:cs="Arial"/>
          <w:bCs/>
          <w:snapToGrid w:val="0"/>
          <w:color w:val="FF0000"/>
          <w:highlight w:val="lightGray"/>
          <w:lang w:eastAsia="cs-CZ"/>
        </w:rPr>
        <w:t>smlouvy</w:t>
      </w:r>
      <w:r w:rsidR="00037CF1"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>(nejpozději do 5 pracovních dnů před zahájením prací)</w:t>
      </w:r>
      <w:r w:rsidRPr="00F5793D">
        <w:rPr>
          <w:rFonts w:ascii="Arial" w:hAnsi="Arial" w:cs="Arial"/>
          <w:lang w:val="x-none"/>
        </w:rPr>
        <w:tab/>
      </w:r>
    </w:p>
    <w:p w14:paraId="0FDDE119" w14:textId="032D5F91" w:rsidR="006541F5" w:rsidRPr="00F25E99" w:rsidRDefault="006541F5" w:rsidP="006541F5">
      <w:pPr>
        <w:pStyle w:val="Odstavecseseznamem"/>
        <w:numPr>
          <w:ilvl w:val="0"/>
          <w:numId w:val="36"/>
        </w:numPr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Termín zahájení </w:t>
      </w:r>
      <w:r w:rsidRPr="00F5793D">
        <w:rPr>
          <w:rFonts w:ascii="Arial" w:hAnsi="Arial" w:cs="Arial"/>
        </w:rPr>
        <w:t>díla</w:t>
      </w:r>
      <w:r w:rsidRPr="00F5793D">
        <w:rPr>
          <w:rFonts w:ascii="Arial" w:hAnsi="Arial" w:cs="Arial"/>
          <w:lang w:val="x-none"/>
        </w:rPr>
        <w:t xml:space="preserve">: </w:t>
      </w:r>
      <w:bookmarkStart w:id="24" w:name="_Hlk73346817"/>
      <w:r w:rsidRPr="00F27259">
        <w:rPr>
          <w:rFonts w:ascii="Arial" w:eastAsia="Times New Roman" w:hAnsi="Arial" w:cs="Arial"/>
          <w:bCs/>
          <w:snapToGrid w:val="0"/>
          <w:color w:val="FF0000"/>
          <w:highlight w:val="lightGray"/>
          <w:lang w:eastAsia="cs-CZ"/>
        </w:rPr>
        <w:t xml:space="preserve">bude dopsáno před podpisem </w:t>
      </w:r>
      <w:r>
        <w:rPr>
          <w:rFonts w:ascii="Arial" w:eastAsia="Times New Roman" w:hAnsi="Arial" w:cs="Arial"/>
          <w:bCs/>
          <w:snapToGrid w:val="0"/>
          <w:color w:val="FF0000"/>
          <w:highlight w:val="lightGray"/>
          <w:lang w:eastAsia="cs-CZ"/>
        </w:rPr>
        <w:t>smlouvy</w:t>
      </w:r>
      <w:bookmarkEnd w:id="24"/>
      <w:r>
        <w:rPr>
          <w:rFonts w:ascii="Arial" w:eastAsia="Times New Roman" w:hAnsi="Arial" w:cs="Arial"/>
          <w:bCs/>
          <w:snapToGrid w:val="0"/>
          <w:color w:val="FF0000"/>
          <w:highlight w:val="lightGray"/>
          <w:lang w:eastAsia="cs-CZ"/>
        </w:rPr>
        <w:t>,</w:t>
      </w:r>
      <w:r w:rsidRPr="00594BBC">
        <w:rPr>
          <w:rFonts w:ascii="Arial" w:hAnsi="Arial" w:cs="Arial"/>
          <w:b/>
          <w:bCs/>
          <w:highlight w:val="yellow"/>
          <w:lang w:val="en-US"/>
        </w:rPr>
        <w:t xml:space="preserve"> </w:t>
      </w:r>
      <w:proofErr w:type="spellStart"/>
      <w:r w:rsidRPr="00F25E99">
        <w:rPr>
          <w:rFonts w:ascii="Arial" w:hAnsi="Arial" w:cs="Arial"/>
          <w:bCs/>
          <w:lang w:val="en-US"/>
        </w:rPr>
        <w:t>předpoklad</w:t>
      </w:r>
      <w:proofErr w:type="spellEnd"/>
      <w:r w:rsidRPr="00F25E99">
        <w:rPr>
          <w:rFonts w:ascii="Arial" w:hAnsi="Arial" w:cs="Arial"/>
          <w:bCs/>
          <w:lang w:val="en-US"/>
        </w:rPr>
        <w:t xml:space="preserve"> </w:t>
      </w:r>
      <w:r>
        <w:rPr>
          <w:rFonts w:ascii="Arial" w:hAnsi="Arial" w:cs="Arial"/>
          <w:bCs/>
          <w:lang w:val="en-US"/>
        </w:rPr>
        <w:t xml:space="preserve">1. 9. </w:t>
      </w:r>
      <w:r w:rsidRPr="00F25E99">
        <w:rPr>
          <w:rFonts w:ascii="Arial" w:hAnsi="Arial" w:cs="Arial"/>
          <w:bCs/>
          <w:lang w:val="en-US"/>
        </w:rPr>
        <w:t>2021</w:t>
      </w:r>
    </w:p>
    <w:p w14:paraId="4E114091" w14:textId="77777777" w:rsidR="006541F5" w:rsidRPr="00F25E99" w:rsidRDefault="006541F5" w:rsidP="006541F5">
      <w:pPr>
        <w:pStyle w:val="Odstavecseseznamem"/>
        <w:numPr>
          <w:ilvl w:val="0"/>
          <w:numId w:val="36"/>
        </w:numPr>
        <w:rPr>
          <w:rFonts w:ascii="Arial" w:hAnsi="Arial" w:cs="Arial"/>
          <w:lang w:val="x-none"/>
        </w:rPr>
      </w:pPr>
      <w:r w:rsidRPr="00F25E99">
        <w:rPr>
          <w:rFonts w:ascii="Arial" w:hAnsi="Arial" w:cs="Arial"/>
          <w:lang w:val="x-none"/>
        </w:rPr>
        <w:t xml:space="preserve">Termín </w:t>
      </w:r>
      <w:r w:rsidRPr="00F25E99">
        <w:rPr>
          <w:rFonts w:ascii="Arial" w:hAnsi="Arial" w:cs="Arial"/>
        </w:rPr>
        <w:t>dokončení realizace díla (výsadba)</w:t>
      </w:r>
      <w:r w:rsidRPr="00F25E99">
        <w:rPr>
          <w:rFonts w:ascii="Arial" w:hAnsi="Arial" w:cs="Arial"/>
          <w:lang w:val="x-none"/>
        </w:rPr>
        <w:t xml:space="preserve"> :</w:t>
      </w:r>
      <w:r w:rsidRPr="00F25E99">
        <w:rPr>
          <w:rFonts w:ascii="Arial" w:hAnsi="Arial" w:cs="Arial"/>
        </w:rPr>
        <w:t xml:space="preserve"> </w:t>
      </w:r>
      <w:r w:rsidRPr="00F25E99">
        <w:rPr>
          <w:rFonts w:ascii="Arial" w:hAnsi="Arial" w:cs="Arial"/>
          <w:b/>
        </w:rPr>
        <w:t>30. 11. 2021</w:t>
      </w:r>
    </w:p>
    <w:p w14:paraId="06E6D545" w14:textId="77777777" w:rsidR="006541F5" w:rsidRPr="00F25E99" w:rsidRDefault="006541F5" w:rsidP="006541F5">
      <w:pPr>
        <w:pStyle w:val="Odstavecseseznamem"/>
        <w:numPr>
          <w:ilvl w:val="0"/>
          <w:numId w:val="36"/>
        </w:numPr>
        <w:rPr>
          <w:rFonts w:ascii="Arial" w:hAnsi="Arial" w:cs="Arial"/>
          <w:lang w:val="x-none"/>
        </w:rPr>
      </w:pPr>
      <w:r w:rsidRPr="00F25E99">
        <w:rPr>
          <w:rFonts w:ascii="Arial" w:hAnsi="Arial" w:cs="Arial"/>
          <w:lang w:val="x-none"/>
        </w:rPr>
        <w:lastRenderedPageBreak/>
        <w:t>Termín</w:t>
      </w:r>
      <w:r w:rsidRPr="00F25E99">
        <w:rPr>
          <w:rFonts w:ascii="Arial" w:hAnsi="Arial" w:cs="Arial"/>
        </w:rPr>
        <w:t xml:space="preserve"> </w:t>
      </w:r>
      <w:r w:rsidRPr="00F25E99">
        <w:rPr>
          <w:rFonts w:ascii="Arial" w:hAnsi="Arial" w:cs="Arial"/>
          <w:lang w:val="x-none"/>
        </w:rPr>
        <w:t>předání a</w:t>
      </w:r>
      <w:r w:rsidRPr="00F25E99">
        <w:rPr>
          <w:rFonts w:ascii="Arial" w:hAnsi="Arial" w:cs="Arial"/>
        </w:rPr>
        <w:t xml:space="preserve"> </w:t>
      </w:r>
      <w:r w:rsidRPr="00F25E99">
        <w:rPr>
          <w:rFonts w:ascii="Arial" w:hAnsi="Arial" w:cs="Arial"/>
          <w:lang w:val="x-none"/>
        </w:rPr>
        <w:t>převzetí</w:t>
      </w:r>
      <w:r w:rsidRPr="00F25E99">
        <w:rPr>
          <w:rFonts w:ascii="Arial" w:hAnsi="Arial" w:cs="Arial"/>
        </w:rPr>
        <w:t xml:space="preserve"> díla po ukončení tříleté péče o vysazený porost: </w:t>
      </w:r>
      <w:r w:rsidRPr="00F25E99">
        <w:rPr>
          <w:rFonts w:ascii="Arial" w:hAnsi="Arial" w:cs="Arial"/>
          <w:b/>
        </w:rPr>
        <w:t>25. 11. 2024</w:t>
      </w:r>
    </w:p>
    <w:p w14:paraId="581B8F63" w14:textId="1D754DC6" w:rsidR="00C241A3" w:rsidRPr="00F5793D" w:rsidRDefault="006541F5" w:rsidP="001216DB">
      <w:pPr>
        <w:pStyle w:val="Odstavecseseznamem"/>
        <w:jc w:val="both"/>
        <w:rPr>
          <w:rFonts w:ascii="Arial" w:hAnsi="Arial" w:cs="Arial"/>
        </w:rPr>
      </w:pPr>
      <w:bookmarkStart w:id="25" w:name="_Ref376426040"/>
      <w:r>
        <w:rPr>
          <w:rFonts w:ascii="Arial" w:hAnsi="Arial" w:cs="Arial"/>
        </w:rPr>
        <w:t xml:space="preserve">                                    </w:t>
      </w:r>
      <w:r w:rsidR="00245C7B" w:rsidRPr="00F5793D">
        <w:rPr>
          <w:rFonts w:ascii="Arial" w:hAnsi="Arial" w:cs="Arial"/>
          <w:lang w:val="x-none"/>
        </w:rPr>
        <w:t>(protokolární předání a převzetí řádně dokončeného díla</w:t>
      </w:r>
      <w:bookmarkEnd w:id="25"/>
      <w:r w:rsidR="00245C7B" w:rsidRPr="00F5793D">
        <w:rPr>
          <w:rFonts w:ascii="Arial" w:hAnsi="Arial" w:cs="Arial"/>
        </w:rPr>
        <w:t>)</w:t>
      </w:r>
    </w:p>
    <w:p w14:paraId="56EC4353" w14:textId="5A58A8E7" w:rsidR="00856FC8" w:rsidRPr="00C64616" w:rsidRDefault="00856FC8" w:rsidP="00DF5FD6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</w:rPr>
      </w:pPr>
      <w:bookmarkStart w:id="26" w:name="_Hlk18574330"/>
      <w:r w:rsidRPr="00C64616">
        <w:rPr>
          <w:rFonts w:ascii="Arial" w:hAnsi="Arial" w:cs="Arial"/>
        </w:rPr>
        <w:t xml:space="preserve">Tříletá </w:t>
      </w:r>
      <w:r w:rsidR="003A12CC" w:rsidRPr="00C64616">
        <w:rPr>
          <w:rFonts w:ascii="Arial" w:hAnsi="Arial" w:cs="Arial"/>
        </w:rPr>
        <w:t xml:space="preserve">péče o vysazený porost </w:t>
      </w:r>
      <w:r w:rsidRPr="00C64616">
        <w:rPr>
          <w:rFonts w:ascii="Arial" w:hAnsi="Arial" w:cs="Arial"/>
        </w:rPr>
        <w:t>v rozsahu dle soupisu prací bude provedena zhotovitelem a písemně odsouhlasena objednatelem v následujících termínech:</w:t>
      </w:r>
    </w:p>
    <w:p w14:paraId="5AFE23EB" w14:textId="77777777" w:rsidR="006541F5" w:rsidRPr="00F25E99" w:rsidRDefault="006541F5" w:rsidP="006541F5">
      <w:pPr>
        <w:ind w:left="737"/>
        <w:jc w:val="both"/>
        <w:rPr>
          <w:rFonts w:ascii="Arial" w:hAnsi="Arial" w:cs="Arial"/>
        </w:rPr>
      </w:pPr>
      <w:bookmarkStart w:id="27" w:name="_Hlk62205320"/>
      <w:r w:rsidRPr="00F25E99">
        <w:rPr>
          <w:rFonts w:ascii="Arial" w:hAnsi="Arial" w:cs="Arial"/>
        </w:rPr>
        <w:t xml:space="preserve">Rok: ……………. </w:t>
      </w:r>
      <w:r w:rsidRPr="00F25E99">
        <w:rPr>
          <w:rFonts w:ascii="Arial" w:hAnsi="Arial" w:cs="Arial"/>
          <w:b/>
          <w:bCs/>
          <w:snapToGrid w:val="0"/>
          <w:lang w:val="en-US"/>
        </w:rPr>
        <w:t>25. 11. 2022</w:t>
      </w:r>
    </w:p>
    <w:p w14:paraId="62B4C8BC" w14:textId="77777777" w:rsidR="006541F5" w:rsidRPr="00F25E99" w:rsidRDefault="006541F5" w:rsidP="006541F5">
      <w:pPr>
        <w:ind w:left="737"/>
        <w:jc w:val="both"/>
        <w:rPr>
          <w:rFonts w:ascii="Arial" w:hAnsi="Arial" w:cs="Arial"/>
        </w:rPr>
      </w:pPr>
      <w:r w:rsidRPr="00F25E99">
        <w:rPr>
          <w:rFonts w:ascii="Arial" w:hAnsi="Arial" w:cs="Arial"/>
        </w:rPr>
        <w:t xml:space="preserve">Rok: ……………. </w:t>
      </w:r>
      <w:r w:rsidRPr="00F25E99">
        <w:rPr>
          <w:rFonts w:ascii="Arial" w:hAnsi="Arial" w:cs="Arial"/>
          <w:b/>
          <w:bCs/>
          <w:snapToGrid w:val="0"/>
          <w:lang w:val="en-US"/>
        </w:rPr>
        <w:t>24. 11. 2023</w:t>
      </w:r>
    </w:p>
    <w:p w14:paraId="4C85B062" w14:textId="77777777" w:rsidR="006541F5" w:rsidRPr="00026BCD" w:rsidRDefault="006541F5" w:rsidP="006541F5">
      <w:pPr>
        <w:ind w:left="737"/>
        <w:jc w:val="both"/>
        <w:rPr>
          <w:rFonts w:ascii="Arial" w:hAnsi="Arial" w:cs="Arial"/>
        </w:rPr>
      </w:pPr>
      <w:r w:rsidRPr="00F25E99">
        <w:rPr>
          <w:rFonts w:ascii="Arial" w:hAnsi="Arial" w:cs="Arial"/>
        </w:rPr>
        <w:t xml:space="preserve">Rok: ……………. </w:t>
      </w:r>
      <w:r w:rsidRPr="00F25E99">
        <w:rPr>
          <w:rFonts w:ascii="Arial" w:hAnsi="Arial" w:cs="Arial"/>
          <w:b/>
          <w:bCs/>
          <w:snapToGrid w:val="0"/>
          <w:lang w:val="en-US"/>
        </w:rPr>
        <w:t>25. 11. 2024</w:t>
      </w:r>
    </w:p>
    <w:bookmarkEnd w:id="26"/>
    <w:bookmarkEnd w:id="27"/>
    <w:p w14:paraId="680207B7" w14:textId="23FDC6DC" w:rsidR="00693320" w:rsidRPr="00F5793D" w:rsidRDefault="00693320" w:rsidP="00C70132">
      <w:pPr>
        <w:pStyle w:val="Odstavecseseznamem"/>
        <w:jc w:val="both"/>
        <w:rPr>
          <w:rFonts w:ascii="Arial" w:hAnsi="Arial" w:cs="Arial"/>
        </w:rPr>
      </w:pPr>
    </w:p>
    <w:p w14:paraId="30EEE6C1" w14:textId="08C94215" w:rsidR="009B3B28" w:rsidRPr="00F5793D" w:rsidRDefault="00E6175B" w:rsidP="00325832">
      <w:pPr>
        <w:jc w:val="center"/>
        <w:rPr>
          <w:rFonts w:ascii="Arial" w:hAnsi="Arial" w:cs="Arial"/>
          <w:b/>
        </w:rPr>
      </w:pPr>
      <w:r w:rsidRPr="00F5793D">
        <w:rPr>
          <w:rFonts w:ascii="Arial" w:hAnsi="Arial" w:cs="Arial"/>
          <w:b/>
          <w:u w:val="single"/>
        </w:rPr>
        <w:t>Čl.</w:t>
      </w:r>
      <w:r w:rsidR="00530307">
        <w:rPr>
          <w:rFonts w:ascii="Arial" w:hAnsi="Arial" w:cs="Arial"/>
          <w:b/>
          <w:u w:val="single"/>
        </w:rPr>
        <w:t xml:space="preserve"> </w:t>
      </w:r>
      <w:r w:rsidR="00325832" w:rsidRPr="00F5793D">
        <w:rPr>
          <w:rFonts w:ascii="Arial" w:hAnsi="Arial" w:cs="Arial"/>
          <w:b/>
          <w:u w:val="single"/>
        </w:rPr>
        <w:t xml:space="preserve">VI </w:t>
      </w:r>
      <w:r w:rsidR="00646665" w:rsidRPr="00F5793D">
        <w:rPr>
          <w:rFonts w:ascii="Arial" w:hAnsi="Arial" w:cs="Arial"/>
          <w:b/>
          <w:u w:val="single"/>
        </w:rPr>
        <w:t>Povinnosti objednatele</w:t>
      </w:r>
    </w:p>
    <w:p w14:paraId="58173A7A" w14:textId="62AD95E5" w:rsidR="009A6F40" w:rsidRPr="00F5793D" w:rsidRDefault="009A6F40" w:rsidP="009A6F40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Objednatel předá zhotoviteli </w:t>
      </w:r>
      <w:r w:rsidR="003E00DA" w:rsidRPr="00F5793D">
        <w:rPr>
          <w:rFonts w:ascii="Arial" w:hAnsi="Arial" w:cs="Arial"/>
        </w:rPr>
        <w:t>místo plnění</w:t>
      </w:r>
      <w:r w:rsidRPr="00F5793D">
        <w:rPr>
          <w:rFonts w:ascii="Arial" w:hAnsi="Arial" w:cs="Arial"/>
          <w:lang w:val="x-none"/>
        </w:rPr>
        <w:t>, jak je vymezeno v </w:t>
      </w:r>
      <w:r w:rsidR="00274CDE">
        <w:rPr>
          <w:rFonts w:ascii="Arial" w:hAnsi="Arial" w:cs="Arial"/>
        </w:rPr>
        <w:t>P</w:t>
      </w:r>
      <w:proofErr w:type="spellStart"/>
      <w:r w:rsidRPr="00F5793D">
        <w:rPr>
          <w:rFonts w:ascii="Arial" w:hAnsi="Arial" w:cs="Arial"/>
          <w:lang w:val="x-none"/>
        </w:rPr>
        <w:t>říloze</w:t>
      </w:r>
      <w:proofErr w:type="spellEnd"/>
      <w:r w:rsidRPr="00F5793D">
        <w:rPr>
          <w:rFonts w:ascii="Arial" w:hAnsi="Arial" w:cs="Arial"/>
          <w:lang w:val="x-none"/>
        </w:rPr>
        <w:t xml:space="preserve"> č. 1 této smlouvy, vyklizené a prosté práv třetích stran, o čemž bude proveden zápis.</w:t>
      </w:r>
    </w:p>
    <w:p w14:paraId="0E2B3549" w14:textId="798A2793" w:rsidR="009A6F40" w:rsidRPr="00F5793D" w:rsidRDefault="009A6F40" w:rsidP="009A6F40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Objednatel se na vyzvání zhotovitele zúčastní prohlídky dokončených a v budoucnosti nepřístupných prací a konstrukcí před zakrytím. Vyzván k tomu bude zhotovitelem nejméně 5 pracovních dnů předem. </w:t>
      </w:r>
    </w:p>
    <w:p w14:paraId="7908FB70" w14:textId="77777777" w:rsidR="00245C7B" w:rsidRPr="00F5793D" w:rsidRDefault="009A6F40" w:rsidP="009E69C2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Objednatel poskytne zhotoviteli součinnost nezbytnou k provedení díla. </w:t>
      </w:r>
    </w:p>
    <w:p w14:paraId="68A301B4" w14:textId="77777777" w:rsidR="00050E94" w:rsidRPr="00F5793D" w:rsidRDefault="00050E94" w:rsidP="00050E94">
      <w:pPr>
        <w:pStyle w:val="Odstavecseseznamem"/>
        <w:jc w:val="both"/>
        <w:rPr>
          <w:rFonts w:ascii="Arial" w:hAnsi="Arial" w:cs="Arial"/>
          <w:lang w:val="x-none"/>
        </w:rPr>
      </w:pPr>
    </w:p>
    <w:p w14:paraId="508546B5" w14:textId="77777777" w:rsidR="00646665" w:rsidRPr="00F5793D" w:rsidRDefault="003E578B" w:rsidP="003E578B">
      <w:pPr>
        <w:jc w:val="center"/>
        <w:rPr>
          <w:rFonts w:ascii="Arial" w:hAnsi="Arial" w:cs="Arial"/>
          <w:b/>
          <w:u w:val="single"/>
        </w:rPr>
      </w:pPr>
      <w:r w:rsidRPr="00F5793D">
        <w:rPr>
          <w:rFonts w:ascii="Arial" w:hAnsi="Arial" w:cs="Arial"/>
          <w:b/>
          <w:u w:val="single"/>
        </w:rPr>
        <w:t xml:space="preserve">Čl. VII   </w:t>
      </w:r>
      <w:r w:rsidR="00646665" w:rsidRPr="00F5793D">
        <w:rPr>
          <w:rFonts w:ascii="Arial" w:hAnsi="Arial" w:cs="Arial"/>
          <w:b/>
          <w:u w:val="single"/>
        </w:rPr>
        <w:t>Povinnosti zhotovitele</w:t>
      </w:r>
    </w:p>
    <w:p w14:paraId="23F6724F" w14:textId="596445AB" w:rsidR="009A6F40" w:rsidRPr="00F5793D" w:rsidRDefault="002A0E91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</w:t>
      </w:r>
      <w:r w:rsidRPr="00F5793D">
        <w:rPr>
          <w:rFonts w:ascii="Arial" w:hAnsi="Arial" w:cs="Arial"/>
        </w:rPr>
        <w:t>je povinen</w:t>
      </w:r>
      <w:r w:rsidR="009A6F40" w:rsidRPr="00F5793D">
        <w:rPr>
          <w:rFonts w:ascii="Arial" w:hAnsi="Arial" w:cs="Arial"/>
          <w:lang w:val="x-none"/>
        </w:rPr>
        <w:t xml:space="preserve"> vést</w:t>
      </w:r>
      <w:r w:rsidR="00B933B2">
        <w:rPr>
          <w:rFonts w:ascii="Arial" w:hAnsi="Arial" w:cs="Arial"/>
        </w:rPr>
        <w:t xml:space="preserve"> </w:t>
      </w:r>
      <w:r w:rsidR="00A306C2">
        <w:rPr>
          <w:rFonts w:ascii="Arial" w:hAnsi="Arial" w:cs="Arial"/>
        </w:rPr>
        <w:t>evidenci prováděných prací (dále jen evidence) v přiměřeném</w:t>
      </w:r>
      <w:r w:rsidR="009A6F40" w:rsidRPr="00F5793D">
        <w:rPr>
          <w:rFonts w:ascii="Arial" w:hAnsi="Arial" w:cs="Arial"/>
          <w:lang w:val="x-none"/>
        </w:rPr>
        <w:t xml:space="preserve"> rozsahu</w:t>
      </w:r>
      <w:r w:rsidR="00A306C2">
        <w:rPr>
          <w:rFonts w:ascii="Arial" w:hAnsi="Arial" w:cs="Arial"/>
        </w:rPr>
        <w:t xml:space="preserve"> dle</w:t>
      </w:r>
      <w:r w:rsidR="009A6F40" w:rsidRPr="00F5793D">
        <w:rPr>
          <w:rFonts w:ascii="Arial" w:hAnsi="Arial" w:cs="Arial"/>
          <w:lang w:val="x-none"/>
        </w:rPr>
        <w:t xml:space="preserve"> vyhlášky č. 499/2006 Sb. o dokumentaci staveb. Do </w:t>
      </w:r>
      <w:r w:rsidR="006D676E">
        <w:rPr>
          <w:rFonts w:ascii="Arial" w:hAnsi="Arial" w:cs="Arial"/>
        </w:rPr>
        <w:t>evidence</w:t>
      </w:r>
      <w:r w:rsidR="009A6F40" w:rsidRPr="00F5793D">
        <w:rPr>
          <w:rFonts w:ascii="Arial" w:hAnsi="Arial" w:cs="Arial"/>
          <w:lang w:val="x-none"/>
        </w:rPr>
        <w:t xml:space="preserve"> se zapisují všechny skutečnosti rozhodné pro plnění smlouvy.</w:t>
      </w:r>
      <w:r w:rsidR="009A6F40" w:rsidRPr="00F5793D">
        <w:rPr>
          <w:rFonts w:ascii="Arial" w:hAnsi="Arial" w:cs="Arial"/>
        </w:rPr>
        <w:t xml:space="preserve"> Zhotovitel je povinen vést </w:t>
      </w:r>
      <w:r w:rsidR="00A306C2">
        <w:rPr>
          <w:rFonts w:ascii="Arial" w:hAnsi="Arial" w:cs="Arial"/>
        </w:rPr>
        <w:t>evidenci</w:t>
      </w:r>
      <w:r w:rsidR="00A306C2" w:rsidRPr="00800EE4">
        <w:rPr>
          <w:rFonts w:ascii="Arial" w:hAnsi="Arial" w:cs="Arial"/>
        </w:rPr>
        <w:t xml:space="preserve"> </w:t>
      </w:r>
      <w:r w:rsidR="00A306C2">
        <w:rPr>
          <w:rFonts w:ascii="Arial" w:hAnsi="Arial" w:cs="Arial"/>
        </w:rPr>
        <w:t>o činnostech</w:t>
      </w:r>
      <w:r w:rsidR="00A306C2" w:rsidRPr="00800EE4">
        <w:rPr>
          <w:rFonts w:ascii="Arial" w:hAnsi="Arial" w:cs="Arial"/>
        </w:rPr>
        <w:t>, které provádí sám nebo jeho dodavatelé</w:t>
      </w:r>
      <w:r w:rsidR="00A306C2">
        <w:rPr>
          <w:rFonts w:ascii="Arial" w:hAnsi="Arial" w:cs="Arial"/>
        </w:rPr>
        <w:t xml:space="preserve"> </w:t>
      </w:r>
      <w:r w:rsidR="009A6F40" w:rsidRPr="00F5793D">
        <w:rPr>
          <w:rFonts w:ascii="Arial" w:hAnsi="Arial" w:cs="Arial"/>
        </w:rPr>
        <w:t xml:space="preserve">ode dne, kdy byly zahájeny práce </w:t>
      </w:r>
      <w:r w:rsidR="00A306C2">
        <w:rPr>
          <w:rFonts w:ascii="Arial" w:hAnsi="Arial" w:cs="Arial"/>
        </w:rPr>
        <w:t>na díle.</w:t>
      </w:r>
      <w:r w:rsidR="009A6F40" w:rsidRPr="00F5793D">
        <w:rPr>
          <w:rFonts w:ascii="Arial" w:hAnsi="Arial" w:cs="Arial"/>
        </w:rPr>
        <w:t xml:space="preserve"> Povinnost vést </w:t>
      </w:r>
      <w:r w:rsidR="00A306C2">
        <w:rPr>
          <w:rFonts w:ascii="Arial" w:hAnsi="Arial" w:cs="Arial"/>
        </w:rPr>
        <w:t>evidenci</w:t>
      </w:r>
      <w:r w:rsidR="009A6F40" w:rsidRPr="00F5793D">
        <w:rPr>
          <w:rFonts w:ascii="Arial" w:hAnsi="Arial" w:cs="Arial"/>
        </w:rPr>
        <w:t xml:space="preserve"> končí </w:t>
      </w:r>
      <w:r w:rsidR="008633F8" w:rsidRPr="00F5793D">
        <w:rPr>
          <w:rFonts w:ascii="Arial" w:hAnsi="Arial" w:cs="Arial"/>
        </w:rPr>
        <w:t xml:space="preserve">po ukončení </w:t>
      </w:r>
      <w:r w:rsidR="001E0EAA" w:rsidRPr="00F5793D">
        <w:rPr>
          <w:rFonts w:ascii="Arial" w:hAnsi="Arial" w:cs="Arial"/>
        </w:rPr>
        <w:t>tříleté péče o vysazený porost</w:t>
      </w:r>
      <w:r w:rsidR="00026BCD">
        <w:rPr>
          <w:rFonts w:ascii="Arial" w:hAnsi="Arial" w:cs="Arial"/>
        </w:rPr>
        <w:t>,</w:t>
      </w:r>
      <w:r w:rsidR="008633F8" w:rsidRPr="00F5793D">
        <w:rPr>
          <w:rFonts w:ascii="Arial" w:hAnsi="Arial" w:cs="Arial"/>
        </w:rPr>
        <w:t xml:space="preserve"> popř. po odstranění vad a nedodělků dle zápisu z kontrolních dnů. </w:t>
      </w:r>
    </w:p>
    <w:p w14:paraId="408C1166" w14:textId="77777777" w:rsidR="009A6F40" w:rsidRPr="00F5793D" w:rsidRDefault="009A6F40" w:rsidP="002A0E91">
      <w:pPr>
        <w:pStyle w:val="Odstavecseseznamem"/>
        <w:numPr>
          <w:ilvl w:val="0"/>
          <w:numId w:val="16"/>
        </w:numPr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Zhotovitel se zavazuje na</w:t>
      </w:r>
      <w:r w:rsidR="00AB34FD" w:rsidRPr="00F5793D">
        <w:rPr>
          <w:rFonts w:ascii="Arial" w:hAnsi="Arial" w:cs="Arial"/>
        </w:rPr>
        <w:t>místě plnění</w:t>
      </w:r>
      <w:r w:rsidR="00AB34FD"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 xml:space="preserve">- pracovišti: </w:t>
      </w:r>
    </w:p>
    <w:p w14:paraId="58844195" w14:textId="62DDC34F" w:rsidR="009A6F40" w:rsidRPr="00F5793D" w:rsidRDefault="009A6F40" w:rsidP="00C2561A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dodržovat bezpečnostní, hygienické, požární a ekologické předpisy, zajistit si vlastní dozor nad bezpečností práce, zajistit si vlastní požární dozor u těch prací, kde to předpisují požární předpisy, a to i po skončení těchto prací v rozsahu stanoveném příslušnými požárními předpisy</w:t>
      </w:r>
      <w:r w:rsidR="00026BCD">
        <w:rPr>
          <w:rFonts w:ascii="Arial" w:hAnsi="Arial" w:cs="Arial"/>
        </w:rPr>
        <w:t>,</w:t>
      </w:r>
    </w:p>
    <w:p w14:paraId="0EFCDC59" w14:textId="5554A256" w:rsidR="009A6F40" w:rsidRPr="0060665D" w:rsidRDefault="009A6F40" w:rsidP="0060665D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zodpovídat za čistotu veřejných komunikací v případě vlastního provozu na nich</w:t>
      </w:r>
      <w:r w:rsidR="00026BCD">
        <w:rPr>
          <w:rFonts w:ascii="Arial" w:hAnsi="Arial" w:cs="Arial"/>
        </w:rPr>
        <w:t>.</w:t>
      </w:r>
    </w:p>
    <w:p w14:paraId="159DFC2E" w14:textId="77777777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odpovídá za pořádek a čistotu na pracovišti a je povinen na své náklady odstraňovat odpady a nečistoty vzniklé jeho pracemi. </w:t>
      </w:r>
    </w:p>
    <w:p w14:paraId="68E02CE0" w14:textId="77777777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Zařízení </w:t>
      </w:r>
      <w:r w:rsidR="003E1FE8" w:rsidRPr="00F5793D">
        <w:rPr>
          <w:rFonts w:ascii="Arial" w:hAnsi="Arial" w:cs="Arial"/>
        </w:rPr>
        <w:t>místa plnění</w:t>
      </w:r>
      <w:r w:rsidR="003E1FE8"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 xml:space="preserve">si </w:t>
      </w:r>
      <w:r w:rsidRPr="00F5793D">
        <w:rPr>
          <w:rFonts w:ascii="Arial" w:hAnsi="Arial" w:cs="Arial"/>
        </w:rPr>
        <w:t>zabezpečuje zhotovitel v souladu se svými potřebami, dokumentací předanou objednatelem a s požadavky objednatele</w:t>
      </w:r>
      <w:r w:rsidRPr="00F5793D">
        <w:rPr>
          <w:rFonts w:ascii="Arial" w:hAnsi="Arial" w:cs="Arial"/>
          <w:lang w:val="x-none"/>
        </w:rPr>
        <w:t>. Cena zařízení, vybudování, provozu a likvidace</w:t>
      </w:r>
      <w:r w:rsidR="007F68C4" w:rsidRPr="00F5793D">
        <w:rPr>
          <w:rFonts w:ascii="Arial" w:hAnsi="Arial" w:cs="Arial"/>
        </w:rPr>
        <w:t xml:space="preserve"> zařízení</w:t>
      </w:r>
      <w:r w:rsidR="00166C7E" w:rsidRPr="00F5793D">
        <w:rPr>
          <w:rFonts w:ascii="Arial" w:hAnsi="Arial" w:cs="Arial"/>
        </w:rPr>
        <w:t xml:space="preserve"> místa plnění</w:t>
      </w:r>
      <w:r w:rsidRPr="00F5793D">
        <w:rPr>
          <w:rFonts w:ascii="Arial" w:hAnsi="Arial" w:cs="Arial"/>
          <w:lang w:val="x-none"/>
        </w:rPr>
        <w:t xml:space="preserve"> je součástí smluvní ceny.</w:t>
      </w:r>
    </w:p>
    <w:p w14:paraId="7B26881B" w14:textId="77777777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Zhotovitel se zavazuje při provádění díla respektovat rozhodnutí objednatele, je však současně povinen objednatele upozornit na možné negativní důsledky jeho rozhodnutí, včetně důsledků pro kvalitu a termín odevzdání díla. Ustanovení § 2594 a 2595 občanského zákoníku tímto nejsou dotčena.</w:t>
      </w:r>
    </w:p>
    <w:p w14:paraId="0CC5A090" w14:textId="3B904CB9" w:rsidR="009A6F40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lastRenderedPageBreak/>
        <w:t>K ověření objemu provedených prací provede zhotovitel soupis provedených prací podle jednotlivých položek. Potvrzený soupis provedených prací je podkladem pro úhradu provedených prací</w:t>
      </w:r>
      <w:r w:rsidR="00530307">
        <w:rPr>
          <w:rFonts w:ascii="Arial" w:hAnsi="Arial" w:cs="Arial"/>
          <w:b/>
          <w:i/>
        </w:rPr>
        <w:t xml:space="preserve"> </w:t>
      </w:r>
      <w:r w:rsidRPr="00F5793D">
        <w:rPr>
          <w:rFonts w:ascii="Arial" w:hAnsi="Arial" w:cs="Arial"/>
          <w:lang w:val="x-none"/>
        </w:rPr>
        <w:t>a jejich odsouhlasení je podmínkou úhrady faktury.</w:t>
      </w:r>
    </w:p>
    <w:p w14:paraId="1F79417B" w14:textId="0292B9D7" w:rsidR="00ED2145" w:rsidRPr="00F803C3" w:rsidRDefault="00ED2145" w:rsidP="00026BCD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ED2145">
        <w:rPr>
          <w:rFonts w:ascii="Arial" w:hAnsi="Arial" w:cs="Arial"/>
          <w:lang w:val="x-none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jednání či opomenutí objednatele nebo pokud na možné porušení předpisů zhotovitel objednatele předem neupozornil.</w:t>
      </w:r>
    </w:p>
    <w:p w14:paraId="14AD707C" w14:textId="7BB6A7A8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odpovídá za škody způsobené objednateli a jiným osobám mimo </w:t>
      </w:r>
      <w:r w:rsidR="00AB34FD" w:rsidRPr="00F5793D">
        <w:rPr>
          <w:rFonts w:ascii="Arial" w:hAnsi="Arial" w:cs="Arial"/>
        </w:rPr>
        <w:t xml:space="preserve">místo plnění </w:t>
      </w:r>
      <w:r w:rsidRPr="00F5793D">
        <w:rPr>
          <w:rFonts w:ascii="Arial" w:hAnsi="Arial" w:cs="Arial"/>
          <w:lang w:val="x-none"/>
        </w:rPr>
        <w:t xml:space="preserve">a tyto škody se zavazuje uhradit ve lhůtě, kterou stanoví objednatel v písemném oznámení o škodě mimo </w:t>
      </w:r>
      <w:r w:rsidR="00AB34FD" w:rsidRPr="00F5793D">
        <w:rPr>
          <w:rFonts w:ascii="Arial" w:hAnsi="Arial" w:cs="Arial"/>
        </w:rPr>
        <w:t xml:space="preserve"> místa plnění</w:t>
      </w:r>
      <w:r w:rsidRPr="00F5793D">
        <w:rPr>
          <w:rFonts w:ascii="Arial" w:hAnsi="Arial" w:cs="Arial"/>
          <w:lang w:val="x-none"/>
        </w:rPr>
        <w:t>.</w:t>
      </w:r>
    </w:p>
    <w:p w14:paraId="5CC0F30D" w14:textId="77777777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Zhotovitel prohlašuje, že odpovídá objednateli za škodu na věcech, které od objednatele protokolárně převzal pro účely provedení díla, a zavazuje se spolu s předávaným dílem předložit objednateli vyúčtování a vrátit mu veškeré takové věci, které při provádění díla nezpracoval.</w:t>
      </w:r>
    </w:p>
    <w:p w14:paraId="38B86A11" w14:textId="54A2F2AC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zajistí bezpečnost práce při přípravě a provádění </w:t>
      </w:r>
      <w:r w:rsidR="00ED2145">
        <w:rPr>
          <w:rFonts w:ascii="Arial" w:hAnsi="Arial" w:cs="Arial"/>
        </w:rPr>
        <w:t>díla</w:t>
      </w:r>
      <w:r w:rsidRPr="00F5793D">
        <w:rPr>
          <w:rFonts w:ascii="Arial" w:hAnsi="Arial" w:cs="Arial"/>
          <w:lang w:val="x-none"/>
        </w:rPr>
        <w:t xml:space="preserve"> v souladu s ustanovením </w:t>
      </w:r>
      <w:proofErr w:type="spellStart"/>
      <w:r w:rsidRPr="00F5793D">
        <w:rPr>
          <w:rFonts w:ascii="Arial" w:hAnsi="Arial" w:cs="Arial"/>
        </w:rPr>
        <w:t>ZoBP</w:t>
      </w:r>
      <w:proofErr w:type="spellEnd"/>
      <w:r w:rsidRPr="00F5793D">
        <w:rPr>
          <w:rFonts w:ascii="Arial" w:hAnsi="Arial" w:cs="Arial"/>
          <w:lang w:val="x-none"/>
        </w:rPr>
        <w:t xml:space="preserve">, kterým se upravují další požadavky bezpečnosti a ochrany zdraví při práci v pracovněprávních vztazích a o zajištění bezpečnosti a ochrany zdraví při činnosti nebo poskytování služeb mimo pracovněprávní </w:t>
      </w:r>
      <w:r w:rsidRPr="00F5793D">
        <w:rPr>
          <w:rFonts w:ascii="Arial" w:hAnsi="Arial" w:cs="Arial"/>
        </w:rPr>
        <w:t xml:space="preserve">vztahy </w:t>
      </w:r>
      <w:r w:rsidRPr="00F5793D">
        <w:rPr>
          <w:rFonts w:ascii="Arial" w:hAnsi="Arial" w:cs="Arial"/>
          <w:lang w:val="x-none"/>
        </w:rPr>
        <w:t xml:space="preserve">a zajistí dodržování právních předpisů v oblasti protipožární ochrany. </w:t>
      </w:r>
    </w:p>
    <w:p w14:paraId="15C9E76B" w14:textId="77777777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V případě, že v průběhu zpracování díla vstoupí v platnost novela některého </w:t>
      </w:r>
      <w:r w:rsidR="00C2561A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z předmětných předpisů, příp. bude vydán jiný právní předpis, který by se týkal uvedené problematiky, je zhotovitel povinen řídit se těmito novými předpisy.</w:t>
      </w:r>
    </w:p>
    <w:p w14:paraId="3E6F5CE4" w14:textId="77777777" w:rsidR="009A6F40" w:rsidRPr="00F5793D" w:rsidRDefault="009A6F40" w:rsidP="003E578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Zhotovitel je povinen ve smyslu zák</w:t>
      </w:r>
      <w:r w:rsidR="00BF5C9A" w:rsidRPr="00F5793D">
        <w:rPr>
          <w:rFonts w:ascii="Arial" w:hAnsi="Arial" w:cs="Arial"/>
        </w:rPr>
        <w:t>ona</w:t>
      </w:r>
      <w:r w:rsidRPr="00F5793D">
        <w:rPr>
          <w:rFonts w:ascii="Arial" w:hAnsi="Arial" w:cs="Arial"/>
          <w:lang w:val="x-none"/>
        </w:rPr>
        <w:t xml:space="preserve"> č. 13/1997 Sb., o pozemních komunikacích, ve znění pozdějších předpisů, v případě omezení veřejného provozu na příslušných komunikacích nebo zvláštního režimu užívání příslušných komunikací si zabezpečit příslušné povolení u silničního správního úřadu a provést na svůj náklad všechna opatření, která úřady nařídí, totéž platí pokud se týče zajištění místa pro uložení přebytečné zeminy a stavební suti</w:t>
      </w:r>
      <w:r w:rsidRPr="00F5793D">
        <w:rPr>
          <w:rFonts w:ascii="Arial" w:hAnsi="Arial" w:cs="Arial"/>
        </w:rPr>
        <w:t>.</w:t>
      </w:r>
    </w:p>
    <w:p w14:paraId="514B6221" w14:textId="77777777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Dodávky energi</w:t>
      </w:r>
      <w:r w:rsidRPr="00F5793D">
        <w:rPr>
          <w:rFonts w:ascii="Arial" w:hAnsi="Arial" w:cs="Arial"/>
        </w:rPr>
        <w:t>í</w:t>
      </w:r>
      <w:r w:rsidRPr="00F5793D">
        <w:rPr>
          <w:rFonts w:ascii="Arial" w:hAnsi="Arial" w:cs="Arial"/>
          <w:lang w:val="x-none"/>
        </w:rPr>
        <w:t xml:space="preserve"> a vody pro </w:t>
      </w:r>
      <w:r w:rsidR="00AB34FD" w:rsidRPr="00F5793D">
        <w:rPr>
          <w:rFonts w:ascii="Arial" w:hAnsi="Arial" w:cs="Arial"/>
        </w:rPr>
        <w:t xml:space="preserve">plnění díla </w:t>
      </w:r>
      <w:r w:rsidRPr="00F5793D">
        <w:rPr>
          <w:rFonts w:ascii="Arial" w:hAnsi="Arial" w:cs="Arial"/>
          <w:lang w:val="x-none"/>
        </w:rPr>
        <w:t xml:space="preserve">budou zajištěny z odběrních míst, které zajistí zhotovitel v rámci řešení zařízení </w:t>
      </w:r>
      <w:r w:rsidR="00CA5587" w:rsidRPr="00F5793D">
        <w:rPr>
          <w:rFonts w:ascii="Arial" w:hAnsi="Arial" w:cs="Arial"/>
        </w:rPr>
        <w:t>místa plnění</w:t>
      </w:r>
      <w:r w:rsidRPr="00F5793D">
        <w:rPr>
          <w:rFonts w:ascii="Arial" w:hAnsi="Arial" w:cs="Arial"/>
          <w:lang w:val="x-none"/>
        </w:rPr>
        <w:t>.</w:t>
      </w:r>
    </w:p>
    <w:p w14:paraId="54007AE2" w14:textId="77777777" w:rsidR="007637B1" w:rsidRPr="00F5793D" w:rsidRDefault="007637B1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se zavazuje, že při realizaci díla nepoužije žádný materiál, o kterém je v době jeho užití známo, že je škodlivý. Pokud tak zhotovitel učiní, je povinen na písemné vyzvání objednatele provést okamžitě nápravu a veškeré náklady s tím spojené nese zhotovitel. </w:t>
      </w:r>
    </w:p>
    <w:p w14:paraId="3DC83F9B" w14:textId="68594CAE" w:rsidR="007637B1" w:rsidRDefault="007637B1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doloží na vyzvání objednatele, nejpozději však v termínu předání a převzetí díla soubor průvodních dokladů materiálů užitých k</w:t>
      </w:r>
      <w:r w:rsidR="00ED2145">
        <w:rPr>
          <w:rFonts w:ascii="Arial" w:hAnsi="Arial" w:cs="Arial"/>
        </w:rPr>
        <w:t xml:space="preserve"> realizaci </w:t>
      </w:r>
      <w:r w:rsidRPr="00F5793D">
        <w:rPr>
          <w:rFonts w:ascii="Arial" w:hAnsi="Arial" w:cs="Arial"/>
        </w:rPr>
        <w:t>díla.</w:t>
      </w:r>
    </w:p>
    <w:p w14:paraId="26321E0A" w14:textId="77777777" w:rsidR="008E051E" w:rsidRPr="00A32429" w:rsidRDefault="008E051E" w:rsidP="008E051E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A32429">
        <w:rPr>
          <w:rFonts w:ascii="Arial" w:hAnsi="Arial" w:cs="Arial"/>
        </w:rPr>
        <w:t>Zhotovitel je povinen zajistit po celou dobu plnění veřejné zakázky následující podmínky společensky odpovědného veřejného zadávání:</w:t>
      </w:r>
    </w:p>
    <w:p w14:paraId="6BB738E0" w14:textId="77777777" w:rsidR="008E051E" w:rsidRPr="00A148FF" w:rsidRDefault="008E051E" w:rsidP="008E051E">
      <w:pPr>
        <w:pStyle w:val="Odstavecseseznamem"/>
        <w:numPr>
          <w:ilvl w:val="0"/>
          <w:numId w:val="41"/>
        </w:num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A148FF">
        <w:rPr>
          <w:rFonts w:ascii="Arial" w:hAnsi="Arial" w:cs="Arial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6F0DE202" w14:textId="77777777" w:rsidR="008E051E" w:rsidRPr="00A148FF" w:rsidRDefault="008E051E" w:rsidP="008E051E">
      <w:pPr>
        <w:pStyle w:val="Odstavecseseznamem"/>
        <w:numPr>
          <w:ilvl w:val="0"/>
          <w:numId w:val="41"/>
        </w:num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A148FF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záruční doby (uvedené smluvní podmínky se považují </w:t>
      </w:r>
      <w:r w:rsidRPr="00A148FF">
        <w:rPr>
          <w:rFonts w:ascii="Arial" w:hAnsi="Arial" w:cs="Arial"/>
        </w:rPr>
        <w:lastRenderedPageBreak/>
        <w:t xml:space="preserve">za srovnatelné, bude-li výše smluvních pokut a délka záruční doby shodná se smlouvou na plnění veřejné zakázky); </w:t>
      </w:r>
    </w:p>
    <w:p w14:paraId="02A451A7" w14:textId="77777777" w:rsidR="008E051E" w:rsidRPr="00A148FF" w:rsidRDefault="008E051E" w:rsidP="008E051E">
      <w:pPr>
        <w:pStyle w:val="Odstavecseseznamem"/>
        <w:numPr>
          <w:ilvl w:val="0"/>
          <w:numId w:val="41"/>
        </w:num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A148FF">
        <w:rPr>
          <w:rFonts w:ascii="Arial" w:hAnsi="Arial" w:cs="Arial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74DD2EEF" w14:textId="77777777" w:rsidR="008E051E" w:rsidRPr="00A148FF" w:rsidRDefault="008E051E" w:rsidP="008E051E">
      <w:pPr>
        <w:pStyle w:val="Odstavecseseznamem"/>
        <w:numPr>
          <w:ilvl w:val="0"/>
          <w:numId w:val="41"/>
        </w:num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A148FF">
        <w:rPr>
          <w:rFonts w:ascii="Arial" w:hAnsi="Arial" w:cs="Arial"/>
        </w:rPr>
        <w:t>snížení negativního dopadu jeho činnosti při plnění veřejné zakázky na životní prostředí, zejména pak</w:t>
      </w:r>
    </w:p>
    <w:p w14:paraId="645E7AAA" w14:textId="77777777" w:rsidR="008E051E" w:rsidRPr="00A148FF" w:rsidRDefault="008E051E" w:rsidP="008E051E">
      <w:pPr>
        <w:pStyle w:val="Odstavecseseznamem"/>
        <w:numPr>
          <w:ilvl w:val="0"/>
          <w:numId w:val="42"/>
        </w:numPr>
        <w:spacing w:after="0" w:line="240" w:lineRule="auto"/>
        <w:ind w:left="1134" w:hanging="284"/>
        <w:jc w:val="both"/>
        <w:rPr>
          <w:rFonts w:ascii="Arial" w:hAnsi="Arial" w:cs="Arial"/>
        </w:rPr>
      </w:pPr>
      <w:r w:rsidRPr="00A148FF">
        <w:rPr>
          <w:rFonts w:ascii="Arial" w:hAnsi="Arial" w:cs="Arial"/>
        </w:rPr>
        <w:t xml:space="preserve">využíváním nízkoemisních automobilů, má-li je k dispozici; </w:t>
      </w:r>
    </w:p>
    <w:p w14:paraId="1794B5A2" w14:textId="77777777" w:rsidR="008E051E" w:rsidRPr="00A148FF" w:rsidRDefault="008E051E" w:rsidP="008E051E">
      <w:pPr>
        <w:pStyle w:val="Odstavecseseznamem"/>
        <w:numPr>
          <w:ilvl w:val="0"/>
          <w:numId w:val="42"/>
        </w:numPr>
        <w:spacing w:after="0" w:line="240" w:lineRule="auto"/>
        <w:ind w:left="1134" w:hanging="284"/>
        <w:jc w:val="both"/>
        <w:rPr>
          <w:rFonts w:ascii="Arial" w:hAnsi="Arial" w:cs="Arial"/>
        </w:rPr>
      </w:pPr>
      <w:r w:rsidRPr="00A148FF">
        <w:rPr>
          <w:rFonts w:ascii="Arial" w:hAnsi="Arial" w:cs="Arial"/>
        </w:rPr>
        <w:t>tiskem veškerých listinných výstupů, odevzdávaných objednateli při realizaci veřejné zakázky na papír, který je šetrný k životnímu prostředí,</w:t>
      </w:r>
      <w:r w:rsidRPr="00A148FF">
        <w:t xml:space="preserve"> </w:t>
      </w:r>
      <w:r w:rsidRPr="00A148FF">
        <w:rPr>
          <w:rFonts w:ascii="Arial" w:hAnsi="Arial" w:cs="Arial"/>
        </w:rPr>
        <w:t>pokud zvláštní použití pro specifické účely nevyžaduje jiný druh papíru;</w:t>
      </w:r>
      <w:r w:rsidRPr="00A148FF">
        <w:t xml:space="preserve"> </w:t>
      </w:r>
      <w:r w:rsidRPr="00A148FF">
        <w:rPr>
          <w:rFonts w:ascii="Arial" w:hAnsi="Arial" w:cs="Arial"/>
        </w:rPr>
        <w:t>motivováním zaměstnanců dodavatele k efektivnímu/úspornému tisku;</w:t>
      </w:r>
    </w:p>
    <w:p w14:paraId="3F08D494" w14:textId="77777777" w:rsidR="008E051E" w:rsidRPr="00A148FF" w:rsidRDefault="008E051E" w:rsidP="008E051E">
      <w:pPr>
        <w:pStyle w:val="Odstavecseseznamem"/>
        <w:numPr>
          <w:ilvl w:val="0"/>
          <w:numId w:val="42"/>
        </w:numPr>
        <w:spacing w:after="0" w:line="240" w:lineRule="auto"/>
        <w:ind w:left="1134" w:hanging="284"/>
        <w:jc w:val="both"/>
        <w:rPr>
          <w:rFonts w:ascii="Calibri" w:hAnsi="Calibri" w:cs="Calibri"/>
        </w:rPr>
      </w:pPr>
      <w:r w:rsidRPr="00A148FF">
        <w:rPr>
          <w:rFonts w:ascii="Arial" w:hAnsi="Arial" w:cs="Arial"/>
        </w:rPr>
        <w:t>předcházením znečišťování ovzduší a snižováním úrovně znečišťování, může-li je během plnění veřejné zakázky způsobit;</w:t>
      </w:r>
    </w:p>
    <w:p w14:paraId="50D00B9B" w14:textId="77777777" w:rsidR="008E051E" w:rsidRPr="00A148FF" w:rsidRDefault="008E051E" w:rsidP="008E051E">
      <w:pPr>
        <w:pStyle w:val="Odstavecseseznamem"/>
        <w:numPr>
          <w:ilvl w:val="0"/>
          <w:numId w:val="42"/>
        </w:numPr>
        <w:spacing w:after="0" w:line="240" w:lineRule="auto"/>
        <w:ind w:left="1134" w:hanging="284"/>
        <w:jc w:val="both"/>
      </w:pPr>
      <w:r w:rsidRPr="00A148FF">
        <w:rPr>
          <w:rFonts w:ascii="Arial" w:hAnsi="Arial" w:cs="Arial"/>
        </w:rPr>
        <w:t>předcházením vzniku odpadů, stanovením hierarchie nakládání s nimi a prosazováním základních principů ochrany životního prostředí a zdraví lidí při nakládání s odpady.</w:t>
      </w:r>
    </w:p>
    <w:p w14:paraId="44DFAA5B" w14:textId="17B9253E" w:rsidR="008E051E" w:rsidRPr="00F5793D" w:rsidDel="008E051E" w:rsidRDefault="008E051E" w:rsidP="008E051E">
      <w:pPr>
        <w:pStyle w:val="Odstavecseseznamem"/>
        <w:jc w:val="both"/>
        <w:rPr>
          <w:del w:id="28" w:author="Kuchtíčková Lucie Ing." w:date="2021-05-31T14:34:00Z"/>
          <w:rFonts w:ascii="Arial" w:hAnsi="Arial" w:cs="Arial"/>
        </w:rPr>
      </w:pPr>
    </w:p>
    <w:p w14:paraId="28AC2377" w14:textId="77777777" w:rsidR="00BB4203" w:rsidRPr="00F5793D" w:rsidRDefault="00BB4203" w:rsidP="00C70132">
      <w:pPr>
        <w:pStyle w:val="Odstavecseseznamem"/>
        <w:jc w:val="both"/>
        <w:rPr>
          <w:rFonts w:ascii="Arial" w:hAnsi="Arial" w:cs="Arial"/>
        </w:rPr>
      </w:pPr>
    </w:p>
    <w:p w14:paraId="6ED95AFA" w14:textId="77777777" w:rsidR="00E73632" w:rsidRPr="00F5793D" w:rsidRDefault="00E73632" w:rsidP="00E73632">
      <w:pPr>
        <w:pStyle w:val="Odstavecseseznamem"/>
        <w:jc w:val="both"/>
        <w:rPr>
          <w:rFonts w:ascii="Arial" w:hAnsi="Arial" w:cs="Arial"/>
        </w:rPr>
      </w:pPr>
    </w:p>
    <w:p w14:paraId="2384255A" w14:textId="77777777" w:rsidR="00646665" w:rsidRPr="00F5793D" w:rsidRDefault="00943F4A" w:rsidP="003E578B">
      <w:pPr>
        <w:jc w:val="center"/>
        <w:rPr>
          <w:rFonts w:ascii="Arial" w:hAnsi="Arial" w:cs="Arial"/>
          <w:b/>
        </w:rPr>
      </w:pPr>
      <w:r w:rsidRPr="00F5793D">
        <w:rPr>
          <w:rFonts w:ascii="Arial" w:hAnsi="Arial" w:cs="Arial"/>
          <w:b/>
        </w:rPr>
        <w:t>Čl.</w:t>
      </w:r>
      <w:r w:rsidR="003E578B" w:rsidRPr="00F5793D">
        <w:rPr>
          <w:rFonts w:ascii="Arial" w:hAnsi="Arial" w:cs="Arial"/>
          <w:b/>
        </w:rPr>
        <w:t xml:space="preserve"> VIII   </w:t>
      </w:r>
      <w:r w:rsidR="00646665" w:rsidRPr="00F5793D">
        <w:rPr>
          <w:rFonts w:ascii="Arial" w:hAnsi="Arial" w:cs="Arial"/>
          <w:b/>
          <w:u w:val="single"/>
        </w:rPr>
        <w:t>Pojištění zhotovitele</w:t>
      </w:r>
    </w:p>
    <w:p w14:paraId="1F99C357" w14:textId="31E152E1" w:rsidR="00943F4A" w:rsidRPr="00F5793D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prohlašuje, že ke dni podpisu této Smlouvy má uzavřenou pojistnou smlouvu, jejímž předmětem je pojištění odpovědnosti za škodu způsobenou zhotovitelem třetí osobě v souvislosti s výkonem jeho činnosti</w:t>
      </w:r>
      <w:del w:id="29" w:author="Kuchtíčková Lucie Ing." w:date="2021-05-28T15:57:00Z">
        <w:r w:rsidRPr="00F5793D" w:rsidDel="00C64616">
          <w:rPr>
            <w:rFonts w:ascii="Arial" w:hAnsi="Arial" w:cs="Arial"/>
          </w:rPr>
          <w:delText>,</w:delText>
        </w:r>
      </w:del>
      <w:r w:rsidRPr="00F5793D">
        <w:rPr>
          <w:rFonts w:ascii="Arial" w:hAnsi="Arial" w:cs="Arial"/>
        </w:rPr>
        <w:t xml:space="preserve"> </w:t>
      </w:r>
      <w:r w:rsidR="006541F5" w:rsidRPr="00F5793D">
        <w:rPr>
          <w:rFonts w:ascii="Arial" w:hAnsi="Arial" w:cs="Arial"/>
        </w:rPr>
        <w:t>v</w:t>
      </w:r>
      <w:r w:rsidR="006541F5">
        <w:rPr>
          <w:rFonts w:ascii="Arial" w:hAnsi="Arial" w:cs="Arial"/>
        </w:rPr>
        <w:t> min. výši</w:t>
      </w:r>
      <w:r w:rsidR="006541F5" w:rsidRPr="00F5793D">
        <w:rPr>
          <w:rFonts w:ascii="Arial" w:hAnsi="Arial" w:cs="Arial"/>
        </w:rPr>
        <w:t xml:space="preserve"> </w:t>
      </w:r>
      <w:r w:rsidR="006541F5">
        <w:rPr>
          <w:rFonts w:ascii="Arial" w:hAnsi="Arial" w:cs="Arial"/>
        </w:rPr>
        <w:t xml:space="preserve">celkové </w:t>
      </w:r>
      <w:r w:rsidR="006541F5" w:rsidRPr="00A37EB0">
        <w:rPr>
          <w:rFonts w:ascii="Arial" w:hAnsi="Arial" w:cs="Arial"/>
        </w:rPr>
        <w:t>ceny za proveden</w:t>
      </w:r>
      <w:r w:rsidR="006541F5">
        <w:rPr>
          <w:rFonts w:ascii="Arial" w:hAnsi="Arial" w:cs="Arial"/>
        </w:rPr>
        <w:t>í</w:t>
      </w:r>
      <w:r w:rsidR="006541F5" w:rsidRPr="00A37EB0">
        <w:rPr>
          <w:rFonts w:ascii="Arial" w:hAnsi="Arial" w:cs="Arial"/>
        </w:rPr>
        <w:t xml:space="preserve"> díla včetně DPH uvedené v čl. III odst. 4.</w:t>
      </w:r>
      <w:r w:rsidR="00C64616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 xml:space="preserve">Zhotovitel se zavazuje, že po celou dobu trvání této smlouvy bude pojištěn ve smyslu tohoto ustanovení a že nedojde ke snížení pojistné částky pod částku uvedenou v předchozí větě. Zhotovitel se dále zavazuje, že bude pojištěn také po dobu záruky a že nedojde ke snížení pojistné částky pod 30 % </w:t>
      </w:r>
      <w:r w:rsidR="007637B1" w:rsidRPr="00F5793D">
        <w:rPr>
          <w:rFonts w:ascii="Arial" w:hAnsi="Arial" w:cs="Arial"/>
        </w:rPr>
        <w:t>pojistné částky</w:t>
      </w:r>
      <w:r w:rsidR="004C5E36" w:rsidRPr="00F5793D">
        <w:rPr>
          <w:rFonts w:ascii="Arial" w:hAnsi="Arial" w:cs="Arial"/>
        </w:rPr>
        <w:t xml:space="preserve"> dle </w:t>
      </w:r>
      <w:r w:rsidR="003E578B" w:rsidRPr="00F5793D">
        <w:rPr>
          <w:rFonts w:ascii="Arial" w:hAnsi="Arial" w:cs="Arial"/>
        </w:rPr>
        <w:t>tohoto odstavce</w:t>
      </w:r>
      <w:r w:rsidR="00ED2145" w:rsidRPr="00ED2145">
        <w:rPr>
          <w:rFonts w:ascii="Arial" w:hAnsi="Arial" w:cs="Arial"/>
        </w:rPr>
        <w:t>. Zhotovitel je kdykoliv v průběhu trvání této smlouvy povinen na požádání objednatele předložit do třech dnů pojistnou smlouvu dle tohoto odstavce, nebo její relevantní části, nebo pojistku ve smyslu § 2775 občanského zákoníku, a to nejpozději do 7 dnů ode dne doručení žádosti objednatele.</w:t>
      </w:r>
    </w:p>
    <w:p w14:paraId="68E7ABAE" w14:textId="77777777" w:rsidR="00943F4A" w:rsidRPr="00F5793D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společnosti, z kterého to bude jednoznačně vyplývat.</w:t>
      </w:r>
    </w:p>
    <w:p w14:paraId="1AB23291" w14:textId="77777777" w:rsidR="00943F4A" w:rsidRPr="00F5793D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Dále v případě, že tato pojistná smlouva také řeší nebo omezuje limit pro jeden škodní případ, tak to zhotovitel zřetelně barevně vyznačí v pojistné smlouvě nebo v přiloženém dokumentu podepsaném pojišťovací společností. Tento limit nesmí být nižší než výše uvedený finanční limit.</w:t>
      </w:r>
    </w:p>
    <w:p w14:paraId="414A9DEC" w14:textId="238B52C9" w:rsidR="00943F4A" w:rsidRPr="00F5793D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Úředně ověřené kopie pojistné smlouvy (pojistných smluv) zhotovitele, resp. akceptované návrhy na uzavření pojistné smlouvy ze strany pojišťovny dle tohoto článku musí být doručeny objednateli nejpozději při převzetí </w:t>
      </w:r>
      <w:r w:rsidR="00CA5587" w:rsidRPr="00F5793D">
        <w:rPr>
          <w:rFonts w:ascii="Arial" w:hAnsi="Arial" w:cs="Arial"/>
        </w:rPr>
        <w:t>místa plnění</w:t>
      </w:r>
      <w:r w:rsidRPr="00F5793D">
        <w:rPr>
          <w:rFonts w:ascii="Arial" w:hAnsi="Arial" w:cs="Arial"/>
        </w:rPr>
        <w:t xml:space="preserve">. </w:t>
      </w:r>
    </w:p>
    <w:p w14:paraId="669937E1" w14:textId="423459E5" w:rsidR="00943F4A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je povinen řádně platit pojistné tak, aby pojistná smlouva či smlouvy sjednané dle této smlouvy či v souvislosti s ní byly platné po</w:t>
      </w:r>
      <w:r w:rsidR="00050E94" w:rsidRPr="00F5793D">
        <w:rPr>
          <w:rFonts w:ascii="Arial" w:hAnsi="Arial" w:cs="Arial"/>
        </w:rPr>
        <w:t xml:space="preserve"> celou dobu provádění díla a v </w:t>
      </w:r>
      <w:r w:rsidRPr="00F5793D">
        <w:rPr>
          <w:rFonts w:ascii="Arial" w:hAnsi="Arial" w:cs="Arial"/>
        </w:rPr>
        <w:t>rozsahu dle</w:t>
      </w:r>
      <w:r w:rsidR="00BF5C9A" w:rsidRPr="00F5793D">
        <w:rPr>
          <w:rFonts w:ascii="Arial" w:hAnsi="Arial" w:cs="Arial"/>
        </w:rPr>
        <w:t xml:space="preserve"> </w:t>
      </w:r>
      <w:r w:rsidR="003E578B" w:rsidRPr="00F5793D">
        <w:rPr>
          <w:rFonts w:ascii="Arial" w:hAnsi="Arial" w:cs="Arial"/>
        </w:rPr>
        <w:t xml:space="preserve">předchozího odstavce </w:t>
      </w:r>
      <w:r w:rsidRPr="00F5793D">
        <w:rPr>
          <w:rFonts w:ascii="Arial" w:hAnsi="Arial" w:cs="Arial"/>
        </w:rPr>
        <w:t xml:space="preserve">i po dobu záruky. V případě, že dojde k zániku pojištění, je zhotovitel povinen o této skutečnosti neprodleně informovat objednatele </w:t>
      </w:r>
      <w:r w:rsidR="00C2561A" w:rsidRPr="00F5793D">
        <w:rPr>
          <w:rFonts w:ascii="Arial" w:hAnsi="Arial" w:cs="Arial"/>
        </w:rPr>
        <w:br/>
      </w:r>
      <w:r w:rsidRPr="00F5793D">
        <w:rPr>
          <w:rFonts w:ascii="Arial" w:hAnsi="Arial" w:cs="Arial"/>
        </w:rPr>
        <w:t xml:space="preserve">a ve lhůtě 3 pracovních dnů uzavřít novou pojistnou smlouvu ve výše uvedeném </w:t>
      </w:r>
      <w:r w:rsidRPr="00F5793D">
        <w:rPr>
          <w:rFonts w:ascii="Arial" w:hAnsi="Arial" w:cs="Arial"/>
        </w:rPr>
        <w:lastRenderedPageBreak/>
        <w:t>rozsahu. Porušení této povinnosti ze strany zhotovitele považují strany této smlouvy za podstatné porušení smlouvy zakládající právo objednatele od smlouvy odstoupit.</w:t>
      </w:r>
    </w:p>
    <w:p w14:paraId="6D698473" w14:textId="3A4F07D4" w:rsidR="00ED2145" w:rsidRPr="00F803C3" w:rsidRDefault="00ED2145" w:rsidP="00F803C3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ED2145">
        <w:rPr>
          <w:rFonts w:ascii="Arial" w:hAnsi="Arial" w:cs="Arial"/>
        </w:rPr>
        <w:t>Od doby převzetí místa plnění až do protokolárního předání a převzetí díla objednatelem nese zhotovitel nebezpečí škody na díle a na částech či součástech díla, které jsou v místě plnění uskladněny. Z tohoto důvodu se zhotovitel zavazuje uzavřít a na své náklady udržovat v platnosti pojištění proti všem rizikům, ztrátám nebo poškozením díla.</w:t>
      </w:r>
    </w:p>
    <w:p w14:paraId="1F01A814" w14:textId="77777777" w:rsidR="003E578B" w:rsidRPr="00F5793D" w:rsidRDefault="00943F4A" w:rsidP="00050E94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 w:rsidRPr="00F5793D">
        <w:rPr>
          <w:rFonts w:ascii="Arial" w:hAnsi="Arial" w:cs="Arial"/>
        </w:rPr>
        <w:t>Náklady na pojištění nese zhotovitel a má je zahrnuty ve sjednané ceně.</w:t>
      </w:r>
    </w:p>
    <w:p w14:paraId="1D99CBFA" w14:textId="77777777" w:rsidR="003E578B" w:rsidRPr="00F5793D" w:rsidRDefault="003E578B" w:rsidP="001216DB">
      <w:pPr>
        <w:jc w:val="center"/>
        <w:rPr>
          <w:rFonts w:ascii="Arial" w:hAnsi="Arial" w:cs="Arial"/>
          <w:b/>
          <w:u w:val="single"/>
        </w:rPr>
      </w:pPr>
    </w:p>
    <w:p w14:paraId="3032FEF4" w14:textId="2BF8CF0F" w:rsidR="0086685B" w:rsidRPr="00F5793D" w:rsidRDefault="009A6F40" w:rsidP="00050E94">
      <w:pPr>
        <w:jc w:val="center"/>
        <w:rPr>
          <w:rFonts w:ascii="Arial" w:hAnsi="Arial" w:cs="Arial"/>
        </w:rPr>
      </w:pPr>
      <w:r w:rsidRPr="00F5793D">
        <w:rPr>
          <w:rFonts w:ascii="Arial" w:hAnsi="Arial" w:cs="Arial"/>
          <w:b/>
          <w:u w:val="single"/>
        </w:rPr>
        <w:t>Čl.</w:t>
      </w:r>
      <w:r w:rsidR="00EF6D19" w:rsidRPr="00F5793D">
        <w:rPr>
          <w:rFonts w:ascii="Arial" w:hAnsi="Arial" w:cs="Arial"/>
          <w:b/>
          <w:u w:val="single"/>
        </w:rPr>
        <w:t xml:space="preserve"> </w:t>
      </w:r>
      <w:r w:rsidR="00FE51B5" w:rsidRPr="00F5793D">
        <w:rPr>
          <w:rFonts w:ascii="Arial" w:hAnsi="Arial" w:cs="Arial"/>
          <w:b/>
          <w:u w:val="single"/>
        </w:rPr>
        <w:t>I</w:t>
      </w:r>
      <w:r w:rsidR="00EF6D19" w:rsidRPr="00F5793D">
        <w:rPr>
          <w:rFonts w:ascii="Arial" w:hAnsi="Arial" w:cs="Arial"/>
          <w:b/>
          <w:u w:val="single"/>
        </w:rPr>
        <w:t>X</w:t>
      </w:r>
      <w:r w:rsidR="001216DB" w:rsidRPr="00F5793D">
        <w:rPr>
          <w:rFonts w:ascii="Arial" w:hAnsi="Arial" w:cs="Arial"/>
          <w:b/>
          <w:u w:val="single"/>
        </w:rPr>
        <w:t xml:space="preserve"> </w:t>
      </w:r>
      <w:r w:rsidR="0086685B" w:rsidRPr="00F5793D">
        <w:rPr>
          <w:rFonts w:ascii="Arial" w:hAnsi="Arial" w:cs="Arial"/>
          <w:b/>
          <w:u w:val="single"/>
        </w:rPr>
        <w:t>P</w:t>
      </w:r>
      <w:r w:rsidR="005B4750" w:rsidRPr="00F5793D">
        <w:rPr>
          <w:rFonts w:ascii="Arial" w:hAnsi="Arial" w:cs="Arial"/>
          <w:b/>
          <w:u w:val="single"/>
        </w:rPr>
        <w:t>rovedení</w:t>
      </w:r>
      <w:r w:rsidR="0086685B" w:rsidRPr="00F5793D">
        <w:rPr>
          <w:rFonts w:ascii="Arial" w:hAnsi="Arial" w:cs="Arial"/>
          <w:b/>
          <w:u w:val="single"/>
        </w:rPr>
        <w:t xml:space="preserve"> a předání, převzetí</w:t>
      </w:r>
      <w:r w:rsidR="005B4750" w:rsidRPr="00F5793D">
        <w:rPr>
          <w:rFonts w:ascii="Arial" w:hAnsi="Arial" w:cs="Arial"/>
          <w:b/>
          <w:u w:val="single"/>
        </w:rPr>
        <w:t xml:space="preserve"> díla</w:t>
      </w:r>
      <w:r w:rsidR="00BB4203" w:rsidRPr="00F5793D">
        <w:rPr>
          <w:rFonts w:ascii="Arial" w:hAnsi="Arial" w:cs="Arial"/>
        </w:rPr>
        <w:t xml:space="preserve">  </w:t>
      </w:r>
      <w:bookmarkStart w:id="30" w:name="_Ref376426659"/>
    </w:p>
    <w:p w14:paraId="2F6B94E8" w14:textId="77777777" w:rsidR="00BB4203" w:rsidRPr="00F5793D" w:rsidRDefault="003E1FE8" w:rsidP="001529B2">
      <w:pPr>
        <w:ind w:firstLine="708"/>
        <w:rPr>
          <w:rFonts w:ascii="Arial" w:hAnsi="Arial" w:cs="Arial"/>
          <w:u w:val="single"/>
        </w:rPr>
      </w:pPr>
      <w:r w:rsidRPr="00F5793D">
        <w:rPr>
          <w:rFonts w:ascii="Arial" w:hAnsi="Arial" w:cs="Arial"/>
          <w:u w:val="single"/>
        </w:rPr>
        <w:t>Místo plněn</w:t>
      </w:r>
      <w:r w:rsidR="001339B7" w:rsidRPr="00F5793D">
        <w:rPr>
          <w:rFonts w:ascii="Arial" w:hAnsi="Arial" w:cs="Arial"/>
          <w:u w:val="single"/>
        </w:rPr>
        <w:t>í</w:t>
      </w:r>
    </w:p>
    <w:p w14:paraId="4D3C5FF2" w14:textId="77777777" w:rsidR="00F90189" w:rsidRPr="00F5793D" w:rsidRDefault="008620D5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 xml:space="preserve">Objednatel předá </w:t>
      </w:r>
      <w:r w:rsidR="003E1FE8" w:rsidRPr="00F5793D">
        <w:rPr>
          <w:rFonts w:ascii="Arial" w:hAnsi="Arial" w:cs="Arial"/>
        </w:rPr>
        <w:t xml:space="preserve">místo plnění </w:t>
      </w:r>
      <w:r w:rsidRPr="00F5793D">
        <w:rPr>
          <w:rFonts w:ascii="Arial" w:hAnsi="Arial" w:cs="Arial"/>
        </w:rPr>
        <w:t xml:space="preserve">zhotoviteli nejpozději do 5 pracovních dnů před zahájením prací, o předání a převzetí </w:t>
      </w:r>
      <w:r w:rsidR="007F68C4" w:rsidRPr="00F5793D">
        <w:rPr>
          <w:rFonts w:ascii="Arial" w:hAnsi="Arial" w:cs="Arial"/>
        </w:rPr>
        <w:t xml:space="preserve">místa plnění </w:t>
      </w:r>
      <w:r w:rsidRPr="00F5793D">
        <w:rPr>
          <w:rFonts w:ascii="Arial" w:hAnsi="Arial" w:cs="Arial"/>
        </w:rPr>
        <w:t xml:space="preserve">vyhotoví objednatel písemný protokol, který obě smluvní strany podepíší. Za den předání a převzetí </w:t>
      </w:r>
      <w:r w:rsidR="003E1FE8" w:rsidRPr="00F5793D">
        <w:rPr>
          <w:rFonts w:ascii="Arial" w:hAnsi="Arial" w:cs="Arial"/>
        </w:rPr>
        <w:t xml:space="preserve">místa plnění </w:t>
      </w:r>
      <w:r w:rsidRPr="00F5793D">
        <w:rPr>
          <w:rFonts w:ascii="Arial" w:hAnsi="Arial" w:cs="Arial"/>
        </w:rPr>
        <w:t>se považuje den, kdy dojde k oboustrannému podpisu příslušného protokolu.</w:t>
      </w:r>
    </w:p>
    <w:p w14:paraId="2039B4B0" w14:textId="4C4B2599" w:rsidR="0086685B" w:rsidRPr="00F5793D" w:rsidRDefault="0086685B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Zařízení </w:t>
      </w:r>
      <w:r w:rsidR="003E1FE8" w:rsidRPr="00F5793D">
        <w:rPr>
          <w:rFonts w:ascii="Arial" w:hAnsi="Arial" w:cs="Arial"/>
        </w:rPr>
        <w:t>místa plnění</w:t>
      </w:r>
      <w:r w:rsidR="003E1FE8"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>včetně odběru všech energií, vodného  si zabezpečuje zhotovitel na svůj účet. Zhotovitel rovněž zajišťuje svým jménem a na svůj účet uzavření příslušných smluv s dodavateli všech energií, smlouvu na vodné a stočné</w:t>
      </w:r>
      <w:r w:rsidR="00ED2145">
        <w:rPr>
          <w:rFonts w:ascii="Arial" w:hAnsi="Arial" w:cs="Arial"/>
        </w:rPr>
        <w:t>.</w:t>
      </w:r>
      <w:r w:rsidRPr="00F5793D">
        <w:rPr>
          <w:rFonts w:ascii="Arial" w:hAnsi="Arial" w:cs="Arial"/>
          <w:lang w:val="x-none"/>
        </w:rPr>
        <w:t xml:space="preserve"> (Dodávky energií a vody pro výstavbu budou zajištěny z odběrních míst za úhradu přes podružné měření, které zajistí zhotovitel v rámci řešení zařízení </w:t>
      </w:r>
      <w:r w:rsidR="00CA5587" w:rsidRPr="00F5793D">
        <w:rPr>
          <w:rFonts w:ascii="Arial" w:hAnsi="Arial" w:cs="Arial"/>
        </w:rPr>
        <w:t>místa plnění</w:t>
      </w:r>
      <w:r w:rsidRPr="00F5793D">
        <w:rPr>
          <w:rFonts w:ascii="Arial" w:hAnsi="Arial" w:cs="Arial"/>
          <w:lang w:val="x-none"/>
        </w:rPr>
        <w:t>.).</w:t>
      </w:r>
    </w:p>
    <w:p w14:paraId="78EB4852" w14:textId="4829628A" w:rsidR="0086685B" w:rsidRPr="00F5793D" w:rsidRDefault="0086685B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 xml:space="preserve">Zhotovitel se zavazuje odstranit zařízení </w:t>
      </w:r>
      <w:r w:rsidR="002A11FC" w:rsidRPr="00F5793D">
        <w:rPr>
          <w:rFonts w:ascii="Arial" w:hAnsi="Arial" w:cs="Arial"/>
        </w:rPr>
        <w:t>v místě plnění</w:t>
      </w:r>
      <w:r w:rsidRPr="00F5793D">
        <w:rPr>
          <w:rFonts w:ascii="Arial" w:hAnsi="Arial" w:cs="Arial"/>
          <w:lang w:val="x-none"/>
        </w:rPr>
        <w:t xml:space="preserve"> a vyklizené </w:t>
      </w:r>
      <w:r w:rsidR="002A11FC" w:rsidRPr="00F5793D">
        <w:rPr>
          <w:rFonts w:ascii="Arial" w:hAnsi="Arial" w:cs="Arial"/>
        </w:rPr>
        <w:t>místo plnění</w:t>
      </w:r>
      <w:r w:rsidRPr="00F5793D">
        <w:rPr>
          <w:rFonts w:ascii="Arial" w:hAnsi="Arial" w:cs="Arial"/>
          <w:lang w:val="x-none"/>
        </w:rPr>
        <w:t xml:space="preserve"> předat objednateli nejpozději s podpisem protokolu o proveden</w:t>
      </w:r>
      <w:r w:rsidR="00ED2145">
        <w:rPr>
          <w:rFonts w:ascii="Arial" w:hAnsi="Arial" w:cs="Arial"/>
        </w:rPr>
        <w:t>é výsadbě zeleně</w:t>
      </w:r>
      <w:r w:rsidRPr="00F5793D">
        <w:rPr>
          <w:rFonts w:ascii="Arial" w:hAnsi="Arial" w:cs="Arial"/>
          <w:lang w:val="x-none"/>
        </w:rPr>
        <w:t>, řádně podepsaného za obě smluvní strany</w:t>
      </w:r>
      <w:r w:rsidR="00ED2145">
        <w:rPr>
          <w:rFonts w:ascii="Arial" w:hAnsi="Arial" w:cs="Arial"/>
        </w:rPr>
        <w:t>.</w:t>
      </w:r>
      <w:r w:rsidRPr="00F5793D">
        <w:rPr>
          <w:rFonts w:ascii="Arial" w:hAnsi="Arial" w:cs="Arial"/>
          <w:lang w:val="x-none"/>
        </w:rPr>
        <w:t xml:space="preserve"> </w:t>
      </w:r>
    </w:p>
    <w:p w14:paraId="75427D4D" w14:textId="77777777" w:rsidR="0086685B" w:rsidRPr="00F5793D" w:rsidRDefault="0086685B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Nevyklidí-li zhotovitel </w:t>
      </w:r>
      <w:r w:rsidR="002A11FC" w:rsidRPr="00F5793D">
        <w:rPr>
          <w:rFonts w:ascii="Arial" w:hAnsi="Arial" w:cs="Arial"/>
        </w:rPr>
        <w:t>místo plnění</w:t>
      </w:r>
      <w:r w:rsidRPr="00F5793D">
        <w:rPr>
          <w:rFonts w:ascii="Arial" w:hAnsi="Arial" w:cs="Arial"/>
        </w:rPr>
        <w:t xml:space="preserve"> ve sjednaném termínu je objednatel oprávněn zabezpečit vyklizení </w:t>
      </w:r>
      <w:r w:rsidR="002A11FC" w:rsidRPr="00F5793D">
        <w:rPr>
          <w:rFonts w:ascii="Arial" w:hAnsi="Arial" w:cs="Arial"/>
        </w:rPr>
        <w:t>místa plnění</w:t>
      </w:r>
      <w:r w:rsidRPr="00F5793D">
        <w:rPr>
          <w:rFonts w:ascii="Arial" w:hAnsi="Arial" w:cs="Arial"/>
        </w:rPr>
        <w:t xml:space="preserve"> třetí osobou a náklady s tím spojené uhradí objednateli zhotovitel.</w:t>
      </w:r>
    </w:p>
    <w:p w14:paraId="12CDFB92" w14:textId="77777777" w:rsidR="006B54C6" w:rsidRPr="00F5793D" w:rsidRDefault="006B54C6" w:rsidP="006B54C6">
      <w:pPr>
        <w:pStyle w:val="Odstavecseseznamem"/>
        <w:jc w:val="both"/>
        <w:rPr>
          <w:rFonts w:ascii="Arial" w:hAnsi="Arial" w:cs="Arial"/>
          <w:u w:val="single"/>
        </w:rPr>
      </w:pPr>
    </w:p>
    <w:p w14:paraId="0338C89D" w14:textId="1C1D5D99" w:rsidR="00C93D07" w:rsidRDefault="00C93D07" w:rsidP="006B54C6">
      <w:pPr>
        <w:pStyle w:val="Odstavecseseznamem"/>
        <w:jc w:val="both"/>
        <w:rPr>
          <w:rFonts w:ascii="Arial" w:hAnsi="Arial" w:cs="Arial"/>
          <w:u w:val="single"/>
        </w:rPr>
      </w:pPr>
      <w:r w:rsidRPr="00F5793D">
        <w:rPr>
          <w:rFonts w:ascii="Arial" w:hAnsi="Arial" w:cs="Arial"/>
          <w:u w:val="single"/>
        </w:rPr>
        <w:t>Zahájení prací</w:t>
      </w:r>
    </w:p>
    <w:p w14:paraId="2D9C7CB7" w14:textId="77777777" w:rsidR="00F45421" w:rsidRPr="00F5793D" w:rsidRDefault="00F45421" w:rsidP="006B54C6">
      <w:pPr>
        <w:pStyle w:val="Odstavecseseznamem"/>
        <w:jc w:val="both"/>
        <w:rPr>
          <w:rFonts w:ascii="Arial" w:hAnsi="Arial" w:cs="Arial"/>
          <w:u w:val="single"/>
        </w:rPr>
      </w:pPr>
    </w:p>
    <w:p w14:paraId="3474E7D5" w14:textId="1AF64A6C" w:rsidR="006B54C6" w:rsidRPr="00F5793D" w:rsidRDefault="00C93D0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zahájí činnosti vedoucí k dokončení </w:t>
      </w:r>
      <w:r w:rsidR="003E1FE8" w:rsidRPr="00F5793D">
        <w:rPr>
          <w:rFonts w:ascii="Arial" w:hAnsi="Arial" w:cs="Arial"/>
        </w:rPr>
        <w:t>díla</w:t>
      </w:r>
      <w:r w:rsidRPr="00F5793D">
        <w:rPr>
          <w:rFonts w:ascii="Arial" w:hAnsi="Arial" w:cs="Arial"/>
        </w:rPr>
        <w:t xml:space="preserve"> dnem předání a převzetí </w:t>
      </w:r>
      <w:r w:rsidR="003E1FE8" w:rsidRPr="00F5793D">
        <w:rPr>
          <w:rFonts w:ascii="Arial" w:hAnsi="Arial" w:cs="Arial"/>
        </w:rPr>
        <w:t>místa plnění.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br/>
        <w:t xml:space="preserve">Pokud zhotovitel nezahájí činnosti vedoucí ke zdárnému dokončení </w:t>
      </w:r>
      <w:r w:rsidR="003E1FE8" w:rsidRPr="00F5793D">
        <w:rPr>
          <w:rFonts w:ascii="Arial" w:hAnsi="Arial" w:cs="Arial"/>
        </w:rPr>
        <w:t xml:space="preserve">díla </w:t>
      </w:r>
      <w:r w:rsidRPr="00F5793D">
        <w:rPr>
          <w:rFonts w:ascii="Arial" w:hAnsi="Arial" w:cs="Arial"/>
        </w:rPr>
        <w:t xml:space="preserve">do 15 dnů ode dne předání a převzetí </w:t>
      </w:r>
      <w:r w:rsidR="003E1FE8" w:rsidRPr="00F5793D">
        <w:rPr>
          <w:rFonts w:ascii="Arial" w:hAnsi="Arial" w:cs="Arial"/>
        </w:rPr>
        <w:t xml:space="preserve">místa plnění </w:t>
      </w:r>
      <w:r w:rsidRPr="00F5793D">
        <w:rPr>
          <w:rFonts w:ascii="Arial" w:hAnsi="Arial" w:cs="Arial"/>
        </w:rPr>
        <w:t>ani v dodatečné přiměřené lhůtě, je objednatel oprávněn odstoupit od smlouvy.</w:t>
      </w:r>
    </w:p>
    <w:p w14:paraId="751991F7" w14:textId="6F18B2CE" w:rsidR="006B54C6" w:rsidRPr="00F5793D" w:rsidRDefault="00C93D07" w:rsidP="0086088C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Při provádění díla postupuje zhotovitel samostatně. Zhotovitel se však zavazuje brát </w:t>
      </w:r>
      <w:r w:rsidR="00C2561A" w:rsidRPr="00F5793D">
        <w:rPr>
          <w:rFonts w:ascii="Arial" w:hAnsi="Arial" w:cs="Arial"/>
        </w:rPr>
        <w:br/>
      </w:r>
      <w:r w:rsidRPr="00F5793D">
        <w:rPr>
          <w:rFonts w:ascii="Arial" w:hAnsi="Arial" w:cs="Arial"/>
        </w:rPr>
        <w:t>v úvahu veškeré upozornění a pokyny objednatele, týkající se realizace předmětného díla a upozorňující na možné porušování smluvních povinností zhotovitele.</w:t>
      </w:r>
      <w:r w:rsidRPr="00F5793D">
        <w:rPr>
          <w:rFonts w:ascii="Arial" w:hAnsi="Arial" w:cs="Arial"/>
        </w:rPr>
        <w:br/>
        <w:t xml:space="preserve">Zhotovitel je povinen upozornit objednatele bez zbytečného odkladu na nevhodnou povahu věcí převzatých od objednatele nebo pokynů daných mu objednatelem </w:t>
      </w:r>
      <w:r w:rsidR="00C2561A" w:rsidRPr="00F5793D">
        <w:rPr>
          <w:rFonts w:ascii="Arial" w:hAnsi="Arial" w:cs="Arial"/>
        </w:rPr>
        <w:br/>
      </w:r>
      <w:r w:rsidRPr="00F5793D">
        <w:rPr>
          <w:rFonts w:ascii="Arial" w:hAnsi="Arial" w:cs="Arial"/>
        </w:rPr>
        <w:t>k provedení díla, jestliže zhotovitel mohl tuto nevhodnost zjistit při vynaložení odborné péče</w:t>
      </w:r>
      <w:r w:rsidR="00ED2145">
        <w:rPr>
          <w:rFonts w:ascii="Arial" w:hAnsi="Arial" w:cs="Arial"/>
        </w:rPr>
        <w:t>.</w:t>
      </w:r>
    </w:p>
    <w:p w14:paraId="7101B6D9" w14:textId="4170102C" w:rsidR="0086088C" w:rsidRPr="00F5793D" w:rsidRDefault="00C93D07" w:rsidP="0086088C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do doby obdržení nových pokynů od objednatele, je oprávněn přerušit provádění prací, pokud je to nezbytně nutné. O tuto dobu přerušení má zhotovitel nárok na prodloužení termínu dokončení díla, případně náhradu vzniklých vícenákladů. </w:t>
      </w:r>
      <w:r w:rsidRPr="00F5793D">
        <w:rPr>
          <w:rFonts w:ascii="Arial" w:hAnsi="Arial" w:cs="Arial"/>
        </w:rPr>
        <w:br/>
        <w:t xml:space="preserve">Objednatel je povinen upozornit zhotovitele bez zbytečného odkladu na nevhodné </w:t>
      </w:r>
      <w:r w:rsidRPr="00F5793D">
        <w:rPr>
          <w:rFonts w:ascii="Arial" w:hAnsi="Arial" w:cs="Arial"/>
        </w:rPr>
        <w:lastRenderedPageBreak/>
        <w:t>provádění díla a na nové skutečnosti, týkající se předmětnéh</w:t>
      </w:r>
      <w:r w:rsidR="0086088C" w:rsidRPr="00F5793D">
        <w:rPr>
          <w:rFonts w:ascii="Arial" w:hAnsi="Arial" w:cs="Arial"/>
        </w:rPr>
        <w:t xml:space="preserve">o díla, které zjistil v průběhu </w:t>
      </w:r>
      <w:r w:rsidR="00ED2145">
        <w:rPr>
          <w:rFonts w:ascii="Arial" w:hAnsi="Arial" w:cs="Arial"/>
        </w:rPr>
        <w:t>realizace</w:t>
      </w:r>
      <w:r w:rsidRPr="00F5793D">
        <w:rPr>
          <w:rFonts w:ascii="Arial" w:hAnsi="Arial" w:cs="Arial"/>
        </w:rPr>
        <w:t>.</w:t>
      </w:r>
    </w:p>
    <w:p w14:paraId="69D0A86D" w14:textId="676952EB" w:rsidR="006B54C6" w:rsidRDefault="00C93D07" w:rsidP="0086088C">
      <w:pPr>
        <w:pStyle w:val="Odstavecseseznamem"/>
        <w:jc w:val="both"/>
        <w:rPr>
          <w:rFonts w:ascii="Arial" w:hAnsi="Arial" w:cs="Arial"/>
          <w:u w:val="single"/>
        </w:rPr>
      </w:pPr>
      <w:r w:rsidRPr="00F5793D">
        <w:rPr>
          <w:rFonts w:ascii="Arial" w:hAnsi="Arial" w:cs="Arial"/>
        </w:rPr>
        <w:br/>
      </w:r>
      <w:r w:rsidR="001216DB" w:rsidRPr="00F5793D">
        <w:rPr>
          <w:rFonts w:ascii="Arial" w:hAnsi="Arial" w:cs="Arial"/>
          <w:u w:val="single"/>
        </w:rPr>
        <w:t>K</w:t>
      </w:r>
      <w:r w:rsidR="007E03E7" w:rsidRPr="00F5793D">
        <w:rPr>
          <w:rFonts w:ascii="Arial" w:hAnsi="Arial" w:cs="Arial"/>
          <w:u w:val="single"/>
        </w:rPr>
        <w:t>ontrola prováděných prací</w:t>
      </w:r>
    </w:p>
    <w:p w14:paraId="4E9EE46D" w14:textId="77777777" w:rsidR="00F45421" w:rsidRPr="00F5793D" w:rsidRDefault="00F45421" w:rsidP="0086088C">
      <w:pPr>
        <w:pStyle w:val="Odstavecseseznamem"/>
        <w:jc w:val="both"/>
        <w:rPr>
          <w:rFonts w:ascii="Arial" w:hAnsi="Arial" w:cs="Arial"/>
        </w:rPr>
      </w:pPr>
    </w:p>
    <w:p w14:paraId="04DA58B5" w14:textId="7591C18F" w:rsidR="007958B9" w:rsidRPr="00F5793D" w:rsidRDefault="00C93D0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Objednatel je oprávněn kontrolovat provádění díla. Zjistí-li objednatel, že zhotovitel provádí dílo v rozpor</w:t>
      </w:r>
      <w:r w:rsidR="0086088C" w:rsidRPr="00F5793D">
        <w:rPr>
          <w:rFonts w:ascii="Arial" w:hAnsi="Arial" w:cs="Arial"/>
        </w:rPr>
        <w:t>u s povinnostmi vyplývajícími z této</w:t>
      </w:r>
      <w:r w:rsidRPr="00F5793D">
        <w:rPr>
          <w:rFonts w:ascii="Arial" w:hAnsi="Arial" w:cs="Arial"/>
        </w:rPr>
        <w:t xml:space="preserve"> smlouvy nebo obecně závazných právních předpisů, je objednatel oprávněn</w:t>
      </w:r>
      <w:r w:rsidR="00050E94" w:rsidRPr="00F5793D">
        <w:rPr>
          <w:rFonts w:ascii="Arial" w:hAnsi="Arial" w:cs="Arial"/>
        </w:rPr>
        <w:t xml:space="preserve"> </w:t>
      </w:r>
      <w:r w:rsidR="009269A7" w:rsidRPr="00F5793D">
        <w:rPr>
          <w:rFonts w:ascii="Arial" w:hAnsi="Arial" w:cs="Arial"/>
        </w:rPr>
        <w:t>požadovat</w:t>
      </w:r>
      <w:r w:rsidRPr="00F5793D">
        <w:rPr>
          <w:rFonts w:ascii="Arial" w:hAnsi="Arial" w:cs="Arial"/>
        </w:rPr>
        <w:t xml:space="preserve">, aby zhotovitel odstranil vady vzniklé vadným prováděním a dílo prováděl řádným způsobem. Jestliže zhotovitel tak neučiní v přiměřené lhůtě, jedná se o </w:t>
      </w:r>
      <w:r w:rsidR="009269A7" w:rsidRPr="00F5793D">
        <w:rPr>
          <w:rFonts w:ascii="Arial" w:hAnsi="Arial" w:cs="Arial"/>
        </w:rPr>
        <w:t xml:space="preserve">podstatné </w:t>
      </w:r>
      <w:r w:rsidRPr="00F5793D">
        <w:rPr>
          <w:rFonts w:ascii="Arial" w:hAnsi="Arial" w:cs="Arial"/>
        </w:rPr>
        <w:t xml:space="preserve">porušení </w:t>
      </w:r>
      <w:r w:rsidR="0086088C" w:rsidRPr="00F5793D">
        <w:rPr>
          <w:rFonts w:ascii="Arial" w:hAnsi="Arial" w:cs="Arial"/>
        </w:rPr>
        <w:t xml:space="preserve">této </w:t>
      </w:r>
      <w:r w:rsidRPr="00F5793D">
        <w:rPr>
          <w:rFonts w:ascii="Arial" w:hAnsi="Arial" w:cs="Arial"/>
        </w:rPr>
        <w:t>smlouvy, které opravňuje objednatel</w:t>
      </w:r>
      <w:r w:rsidR="007E03E7" w:rsidRPr="00F5793D">
        <w:rPr>
          <w:rFonts w:ascii="Arial" w:hAnsi="Arial" w:cs="Arial"/>
        </w:rPr>
        <w:t>e k odstoupení od</w:t>
      </w:r>
      <w:r w:rsidR="0086088C" w:rsidRPr="00F5793D">
        <w:rPr>
          <w:rFonts w:ascii="Arial" w:hAnsi="Arial" w:cs="Arial"/>
        </w:rPr>
        <w:t xml:space="preserve"> této</w:t>
      </w:r>
      <w:r w:rsidR="007E03E7" w:rsidRPr="00F5793D">
        <w:rPr>
          <w:rFonts w:ascii="Arial" w:hAnsi="Arial" w:cs="Arial"/>
        </w:rPr>
        <w:t xml:space="preserve"> smlouvy.</w:t>
      </w:r>
    </w:p>
    <w:p w14:paraId="4789DBF0" w14:textId="0329425A" w:rsidR="0086685B" w:rsidRDefault="00C93D0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je povinen vyzvat objednatele ke kontrole a prověření prací, které v dalším postupu budou zakryty nebo se stanou nepřístupnými</w:t>
      </w:r>
      <w:r w:rsidR="00ED2145">
        <w:rPr>
          <w:rFonts w:ascii="Arial" w:hAnsi="Arial" w:cs="Arial"/>
        </w:rPr>
        <w:t>.</w:t>
      </w:r>
      <w:r w:rsidRPr="00F5793D">
        <w:rPr>
          <w:rFonts w:ascii="Arial" w:hAnsi="Arial" w:cs="Arial"/>
        </w:rPr>
        <w:t xml:space="preserve"> Zhotovitel je povi</w:t>
      </w:r>
      <w:r w:rsidR="007E03E7" w:rsidRPr="00F5793D">
        <w:rPr>
          <w:rFonts w:ascii="Arial" w:hAnsi="Arial" w:cs="Arial"/>
        </w:rPr>
        <w:t>nen vyzvat objednatele nejméně 5</w:t>
      </w:r>
      <w:r w:rsidRPr="00F5793D">
        <w:rPr>
          <w:rFonts w:ascii="Arial" w:hAnsi="Arial" w:cs="Arial"/>
        </w:rPr>
        <w:t xml:space="preserve"> pracovní</w:t>
      </w:r>
      <w:r w:rsidR="007E03E7" w:rsidRPr="00F5793D">
        <w:rPr>
          <w:rFonts w:ascii="Arial" w:hAnsi="Arial" w:cs="Arial"/>
        </w:rPr>
        <w:t>ch dnů</w:t>
      </w:r>
      <w:r w:rsidRPr="00F5793D">
        <w:rPr>
          <w:rFonts w:ascii="Arial" w:hAnsi="Arial" w:cs="Arial"/>
        </w:rPr>
        <w:t xml:space="preserve"> před termínem, v němž budou předmětné práce zakryty. </w:t>
      </w:r>
      <w:r w:rsidR="007E03E7" w:rsidRPr="00F5793D">
        <w:rPr>
          <w:rFonts w:ascii="Arial" w:hAnsi="Arial" w:cs="Arial"/>
        </w:rPr>
        <w:t>Pokud</w:t>
      </w:r>
      <w:r w:rsidRPr="00F5793D">
        <w:rPr>
          <w:rFonts w:ascii="Arial" w:hAnsi="Arial" w:cs="Arial"/>
        </w:rPr>
        <w:t xml:space="preserve"> zhotovitel objednatele ke kontrole řádně nevyzve, je zhotovitel povinen na žádost objednatele odkrýt zakryté práce na vlastní náklad. Jestliže se objednatel i přes řádnou výzvu nedostaví a neprovede kontrolu těchto prací,</w:t>
      </w:r>
      <w:r w:rsidR="007E03E7" w:rsidRPr="00F5793D">
        <w:rPr>
          <w:rFonts w:ascii="Arial" w:hAnsi="Arial" w:cs="Arial"/>
        </w:rPr>
        <w:t xml:space="preserve"> je zhotovitel oprávněn předmětné práce zakrýt</w:t>
      </w:r>
      <w:r w:rsidRPr="00F5793D">
        <w:rPr>
          <w:rFonts w:ascii="Arial" w:hAnsi="Arial" w:cs="Arial"/>
        </w:rPr>
        <w:t>; bude</w:t>
      </w:r>
      <w:r w:rsidR="007E03E7" w:rsidRPr="00F5793D">
        <w:rPr>
          <w:rFonts w:ascii="Arial" w:hAnsi="Arial" w:cs="Arial"/>
        </w:rPr>
        <w:t>-li</w:t>
      </w:r>
      <w:r w:rsidRPr="00F5793D">
        <w:rPr>
          <w:rFonts w:ascii="Arial" w:hAnsi="Arial" w:cs="Arial"/>
        </w:rPr>
        <w:t xml:space="preserve"> následně objednatel požadovat dodatečně odkrytí těchto prací, je zhotovitel povinen toto odkrytí provést na náklady objednatele. V případě, že se při dodatečné kontrole zjistí, že práce nebyly řádně provedeny, hradí náklady spojené s</w:t>
      </w:r>
      <w:r w:rsidR="007E03E7" w:rsidRPr="00F5793D">
        <w:rPr>
          <w:rFonts w:ascii="Arial" w:hAnsi="Arial" w:cs="Arial"/>
        </w:rPr>
        <w:t> </w:t>
      </w:r>
      <w:r w:rsidRPr="00F5793D">
        <w:rPr>
          <w:rFonts w:ascii="Arial" w:hAnsi="Arial" w:cs="Arial"/>
        </w:rPr>
        <w:t>odkrytím</w:t>
      </w:r>
      <w:r w:rsidR="007E03E7" w:rsidRPr="00F5793D">
        <w:rPr>
          <w:rFonts w:ascii="Arial" w:hAnsi="Arial" w:cs="Arial"/>
        </w:rPr>
        <w:t>, opravou vadného stavu a</w:t>
      </w:r>
      <w:r w:rsidR="00DD3251" w:rsidRPr="00F5793D">
        <w:rPr>
          <w:rFonts w:ascii="Arial" w:hAnsi="Arial" w:cs="Arial"/>
        </w:rPr>
        <w:t xml:space="preserve"> </w:t>
      </w:r>
      <w:r w:rsidR="007E03E7" w:rsidRPr="00F5793D">
        <w:rPr>
          <w:rFonts w:ascii="Arial" w:hAnsi="Arial" w:cs="Arial"/>
        </w:rPr>
        <w:t>následným zakrytím zhotovitel</w:t>
      </w:r>
      <w:r w:rsidRPr="00F5793D">
        <w:rPr>
          <w:rFonts w:ascii="Arial" w:hAnsi="Arial" w:cs="Arial"/>
        </w:rPr>
        <w:t xml:space="preserve"> těchto prací zhotovitel, přičemž ustanovení § 2626</w:t>
      </w:r>
      <w:r w:rsidR="00C2561A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odst.2</w:t>
      </w:r>
      <w:r w:rsidR="00C2561A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občanského</w:t>
      </w:r>
      <w:r w:rsidR="00C2561A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zákoníku</w:t>
      </w:r>
      <w:r w:rsidR="00C2561A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se</w:t>
      </w:r>
      <w:r w:rsidR="00C2561A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neuplatní.</w:t>
      </w:r>
    </w:p>
    <w:p w14:paraId="02F57A54" w14:textId="77777777" w:rsidR="004A405A" w:rsidRPr="00F5793D" w:rsidRDefault="004A405A" w:rsidP="004A405A">
      <w:pPr>
        <w:pStyle w:val="Odstavecseseznamem"/>
        <w:jc w:val="both"/>
        <w:rPr>
          <w:rFonts w:ascii="Arial" w:hAnsi="Arial" w:cs="Arial"/>
        </w:rPr>
      </w:pPr>
    </w:p>
    <w:p w14:paraId="0EC76B45" w14:textId="40AE0862" w:rsidR="007958B9" w:rsidRDefault="007958B9" w:rsidP="006B54C6">
      <w:pPr>
        <w:pStyle w:val="Odstavecseseznamem"/>
        <w:jc w:val="both"/>
        <w:rPr>
          <w:rFonts w:ascii="Arial" w:hAnsi="Arial" w:cs="Arial"/>
          <w:u w:val="single"/>
        </w:rPr>
      </w:pPr>
      <w:r w:rsidRPr="00F5793D">
        <w:rPr>
          <w:rFonts w:ascii="Arial" w:hAnsi="Arial" w:cs="Arial"/>
          <w:u w:val="single"/>
        </w:rPr>
        <w:t>Kontrolní dny</w:t>
      </w:r>
    </w:p>
    <w:p w14:paraId="6F8468D2" w14:textId="77777777" w:rsidR="00F45421" w:rsidRPr="00F5793D" w:rsidRDefault="00F45421" w:rsidP="006B54C6">
      <w:pPr>
        <w:pStyle w:val="Odstavecseseznamem"/>
        <w:jc w:val="both"/>
        <w:rPr>
          <w:rFonts w:ascii="Arial" w:hAnsi="Arial" w:cs="Arial"/>
          <w:u w:val="single"/>
        </w:rPr>
      </w:pPr>
    </w:p>
    <w:p w14:paraId="136AEAD2" w14:textId="6296A33C" w:rsidR="007958B9" w:rsidRPr="00F5793D" w:rsidRDefault="007958B9" w:rsidP="00076B04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Pro účely kontroly průběhu provádění díla organizuje objednatel</w:t>
      </w:r>
      <w:r w:rsidR="009269A7" w:rsidRPr="00F5793D">
        <w:rPr>
          <w:rFonts w:ascii="Arial" w:hAnsi="Arial" w:cs="Arial"/>
        </w:rPr>
        <w:t xml:space="preserve">, </w:t>
      </w:r>
      <w:r w:rsidRPr="00F5793D">
        <w:rPr>
          <w:rFonts w:ascii="Arial" w:hAnsi="Arial" w:cs="Arial"/>
        </w:rPr>
        <w:t xml:space="preserve">kontrolní dny v termínech nezbytných pro řádné provádění kontroly, nejméně však 1x měsíčně. </w:t>
      </w:r>
      <w:bookmarkStart w:id="31" w:name="_Hlk18916216"/>
      <w:r w:rsidR="00076B04" w:rsidRPr="00F5793D">
        <w:rPr>
          <w:rFonts w:ascii="Arial" w:hAnsi="Arial" w:cs="Arial"/>
        </w:rPr>
        <w:t xml:space="preserve">Objednatel je oprávněn také svolávat kontrolní dny v záruční době za účelem kontroly </w:t>
      </w:r>
      <w:r w:rsidR="00EF7A64">
        <w:rPr>
          <w:rFonts w:ascii="Arial" w:hAnsi="Arial" w:cs="Arial"/>
        </w:rPr>
        <w:t>stavu díla</w:t>
      </w:r>
      <w:bookmarkEnd w:id="31"/>
      <w:r w:rsidR="00EF7A64">
        <w:rPr>
          <w:rFonts w:ascii="Arial" w:hAnsi="Arial" w:cs="Arial"/>
        </w:rPr>
        <w:t>.</w:t>
      </w:r>
    </w:p>
    <w:p w14:paraId="07BF28F9" w14:textId="77777777" w:rsidR="007958B9" w:rsidRPr="00F5793D" w:rsidRDefault="007958B9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Objednatel je povinen oznámit konání kontrolního dne písemně nejméně 5 dnů před jeho konáním.</w:t>
      </w:r>
    </w:p>
    <w:p w14:paraId="775AB6C2" w14:textId="3FDEE18E" w:rsidR="007958B9" w:rsidRPr="00F5793D" w:rsidRDefault="007958B9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Zástupci zhotovitele jsou povinni se zúčastňovat kontrolních dnů. Zhotovitel má právo přizvat na k</w:t>
      </w:r>
      <w:r w:rsidR="003E578B" w:rsidRPr="00F5793D">
        <w:rPr>
          <w:rFonts w:ascii="Arial" w:hAnsi="Arial" w:cs="Arial"/>
        </w:rPr>
        <w:t>ontrolní den své podzhotovitel</w:t>
      </w:r>
      <w:r w:rsidR="00154381" w:rsidRPr="00F5793D">
        <w:rPr>
          <w:rFonts w:ascii="Arial" w:hAnsi="Arial" w:cs="Arial"/>
        </w:rPr>
        <w:t>e</w:t>
      </w:r>
      <w:r w:rsidRPr="00F5793D">
        <w:rPr>
          <w:rFonts w:ascii="Arial" w:hAnsi="Arial" w:cs="Arial"/>
        </w:rPr>
        <w:t>.</w:t>
      </w:r>
    </w:p>
    <w:p w14:paraId="311CB019" w14:textId="5F255BF5" w:rsidR="007958B9" w:rsidRPr="00B933B2" w:rsidRDefault="00E23E3E" w:rsidP="007D1BDA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Kontrolní dny vede objednatel</w:t>
      </w:r>
      <w:r w:rsidR="007D1BDA">
        <w:rPr>
          <w:rFonts w:ascii="Arial" w:hAnsi="Arial" w:cs="Arial"/>
        </w:rPr>
        <w:t>.</w:t>
      </w:r>
      <w:r w:rsidRPr="00F5793D">
        <w:rPr>
          <w:rFonts w:ascii="Arial" w:hAnsi="Arial" w:cs="Arial"/>
        </w:rPr>
        <w:t xml:space="preserve"> </w:t>
      </w:r>
      <w:r w:rsidR="007958B9" w:rsidRPr="00B933B2">
        <w:rPr>
          <w:rFonts w:ascii="Arial" w:hAnsi="Arial" w:cs="Arial"/>
        </w:rPr>
        <w:t>Obsahem kontrolního dne je zejména zpráva zhotovitele o postupu prací, kontrola časového a finančního plnění provádění prací</w:t>
      </w:r>
      <w:r w:rsidR="007D1BDA">
        <w:rPr>
          <w:rFonts w:ascii="Arial" w:hAnsi="Arial" w:cs="Arial"/>
        </w:rPr>
        <w:t>.</w:t>
      </w:r>
      <w:r w:rsidR="007958B9" w:rsidRPr="00B933B2">
        <w:rPr>
          <w:rFonts w:ascii="Arial" w:hAnsi="Arial" w:cs="Arial"/>
        </w:rPr>
        <w:t xml:space="preserve"> </w:t>
      </w:r>
    </w:p>
    <w:p w14:paraId="349C8986" w14:textId="7CE2F894" w:rsidR="007958B9" w:rsidRPr="00F5793D" w:rsidRDefault="007958B9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Objednatel</w:t>
      </w:r>
      <w:r w:rsidR="009269A7" w:rsidRPr="00F5793D">
        <w:rPr>
          <w:rFonts w:ascii="Arial" w:hAnsi="Arial" w:cs="Arial"/>
        </w:rPr>
        <w:t xml:space="preserve">, </w:t>
      </w:r>
      <w:r w:rsidRPr="00F5793D">
        <w:rPr>
          <w:rFonts w:ascii="Arial" w:hAnsi="Arial" w:cs="Arial"/>
        </w:rPr>
        <w:t xml:space="preserve">pořizuje z kontrolního dne zápis o jednání, který písemně předá všem zúčastněným. </w:t>
      </w:r>
    </w:p>
    <w:p w14:paraId="6C19994B" w14:textId="77777777" w:rsidR="006B54C6" w:rsidRPr="00F5793D" w:rsidRDefault="006B54C6" w:rsidP="006B54C6">
      <w:pPr>
        <w:pStyle w:val="Odstavecseseznamem"/>
        <w:jc w:val="both"/>
        <w:rPr>
          <w:rFonts w:ascii="Arial" w:hAnsi="Arial" w:cs="Arial"/>
        </w:rPr>
      </w:pPr>
    </w:p>
    <w:p w14:paraId="2D1AC9E8" w14:textId="45B63C98" w:rsidR="00BB4203" w:rsidRDefault="00A355F7" w:rsidP="006B54C6">
      <w:pPr>
        <w:pStyle w:val="Odstavecseseznamem"/>
        <w:jc w:val="both"/>
        <w:rPr>
          <w:rFonts w:ascii="Arial" w:hAnsi="Arial" w:cs="Arial"/>
        </w:rPr>
      </w:pPr>
      <w:r w:rsidRPr="00F5793D">
        <w:rPr>
          <w:rFonts w:ascii="Arial" w:hAnsi="Arial" w:cs="Arial"/>
          <w:u w:val="single"/>
        </w:rPr>
        <w:t>Předání a převzetí</w:t>
      </w:r>
      <w:r w:rsidR="000559CD" w:rsidRPr="00F5793D">
        <w:rPr>
          <w:rFonts w:ascii="Arial" w:hAnsi="Arial" w:cs="Arial"/>
          <w:u w:val="single"/>
        </w:rPr>
        <w:t xml:space="preserve"> díla</w:t>
      </w:r>
      <w:r w:rsidRPr="00F5793D">
        <w:rPr>
          <w:rFonts w:ascii="Arial" w:hAnsi="Arial" w:cs="Arial"/>
        </w:rPr>
        <w:t xml:space="preserve"> </w:t>
      </w:r>
    </w:p>
    <w:p w14:paraId="7B3F7A3E" w14:textId="77777777" w:rsidR="00F45421" w:rsidRPr="00F5793D" w:rsidRDefault="00F45421" w:rsidP="006B54C6">
      <w:pPr>
        <w:pStyle w:val="Odstavecseseznamem"/>
        <w:jc w:val="both"/>
        <w:rPr>
          <w:rFonts w:ascii="Arial" w:hAnsi="Arial" w:cs="Arial"/>
        </w:rPr>
      </w:pPr>
    </w:p>
    <w:p w14:paraId="77C0A644" w14:textId="77777777" w:rsidR="00414852" w:rsidRPr="00F5793D" w:rsidRDefault="00A355F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je povinen </w:t>
      </w:r>
      <w:r w:rsidR="009269A7" w:rsidRPr="00F5793D">
        <w:rPr>
          <w:rFonts w:ascii="Arial" w:hAnsi="Arial" w:cs="Arial"/>
        </w:rPr>
        <w:t>provést</w:t>
      </w:r>
      <w:r w:rsidR="00693320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dílo v term</w:t>
      </w:r>
      <w:r w:rsidR="006B54C6" w:rsidRPr="00F5793D">
        <w:rPr>
          <w:rFonts w:ascii="Arial" w:hAnsi="Arial" w:cs="Arial"/>
        </w:rPr>
        <w:t xml:space="preserve">ínu sjednaném ve smlouvě. </w:t>
      </w:r>
    </w:p>
    <w:p w14:paraId="34B76881" w14:textId="49158DF4" w:rsidR="00414852" w:rsidRPr="00F5793D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>Zhotovitel je povinen písemně oznámit objednateli nejpozději 7 pracovních dnů předem termín ukončení prací a k tomuto termínu předložit objednateli veškeré doklady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 nezbytné k předání a převzetí díla</w:t>
      </w:r>
      <w:r w:rsidR="007D1BDA">
        <w:rPr>
          <w:rFonts w:ascii="Arial" w:hAnsi="Arial" w:cs="Arial"/>
        </w:rPr>
        <w:t xml:space="preserve"> – provedení výsadby zeleně a následné předání a převzetí celého díla po ukončení následné péče.</w:t>
      </w:r>
      <w:r w:rsidR="003D21B7" w:rsidRPr="00F5793D">
        <w:rPr>
          <w:rFonts w:ascii="Arial" w:hAnsi="Arial" w:cs="Arial"/>
        </w:rPr>
        <w:t xml:space="preserve"> Pokud není dohodnuto jinak, je místem předání místo, kde je </w:t>
      </w:r>
      <w:r w:rsidR="003A70AE" w:rsidRPr="00F5793D">
        <w:rPr>
          <w:rFonts w:ascii="Arial" w:hAnsi="Arial" w:cs="Arial"/>
        </w:rPr>
        <w:t xml:space="preserve">dílo </w:t>
      </w:r>
      <w:r w:rsidR="003D21B7" w:rsidRPr="00F5793D">
        <w:rPr>
          <w:rFonts w:ascii="Arial" w:hAnsi="Arial" w:cs="Arial"/>
        </w:rPr>
        <w:t>prováděn</w:t>
      </w:r>
      <w:r w:rsidR="003A70AE" w:rsidRPr="00F5793D">
        <w:rPr>
          <w:rFonts w:ascii="Arial" w:hAnsi="Arial" w:cs="Arial"/>
        </w:rPr>
        <w:t>o</w:t>
      </w:r>
      <w:r w:rsidR="003D21B7" w:rsidRPr="00F5793D">
        <w:rPr>
          <w:rFonts w:ascii="Arial" w:hAnsi="Arial" w:cs="Arial"/>
        </w:rPr>
        <w:t>.</w:t>
      </w:r>
      <w:r w:rsidRPr="00F5793D">
        <w:rPr>
          <w:rFonts w:ascii="Arial" w:hAnsi="Arial" w:cs="Arial"/>
          <w:lang w:val="x-none"/>
        </w:rPr>
        <w:t xml:space="preserve"> Místem pro předání dokladů je Státní </w:t>
      </w:r>
      <w:r w:rsidRPr="00DF5FD6">
        <w:rPr>
          <w:rFonts w:ascii="Arial" w:hAnsi="Arial" w:cs="Arial"/>
          <w:lang w:val="x-none"/>
        </w:rPr>
        <w:lastRenderedPageBreak/>
        <w:t xml:space="preserve">pozemkový úřad, Krajský pozemkový úřad pro </w:t>
      </w:r>
      <w:proofErr w:type="spellStart"/>
      <w:r w:rsidR="006541F5" w:rsidRPr="00C64616">
        <w:rPr>
          <w:rFonts w:ascii="Arial" w:hAnsi="Arial" w:cs="Arial"/>
          <w:lang w:val="en-US"/>
        </w:rPr>
        <w:t>Jihomoravský</w:t>
      </w:r>
      <w:proofErr w:type="spellEnd"/>
      <w:r w:rsidR="006541F5" w:rsidRPr="00C64616">
        <w:rPr>
          <w:rFonts w:ascii="Arial" w:hAnsi="Arial" w:cs="Arial"/>
          <w:lang w:val="en-US"/>
        </w:rPr>
        <w:t xml:space="preserve"> </w:t>
      </w:r>
      <w:proofErr w:type="spellStart"/>
      <w:r w:rsidR="006541F5" w:rsidRPr="00C64616">
        <w:rPr>
          <w:rFonts w:ascii="Arial" w:hAnsi="Arial" w:cs="Arial"/>
          <w:lang w:val="en-US"/>
        </w:rPr>
        <w:t>kraj</w:t>
      </w:r>
      <w:proofErr w:type="spellEnd"/>
      <w:del w:id="32" w:author="Kuchtíčková Lucie Ing." w:date="2021-05-28T15:40:00Z">
        <w:r w:rsidRPr="00C64616" w:rsidDel="006541F5">
          <w:rPr>
            <w:rFonts w:ascii="Arial" w:hAnsi="Arial" w:cs="Arial"/>
            <w:lang w:val="en-US"/>
          </w:rPr>
          <w:delText>]</w:delText>
        </w:r>
      </w:del>
      <w:r w:rsidRPr="00DF5FD6">
        <w:rPr>
          <w:rFonts w:ascii="Arial" w:hAnsi="Arial" w:cs="Arial"/>
          <w:lang w:val="en-US"/>
        </w:rPr>
        <w:t xml:space="preserve">, </w:t>
      </w:r>
      <w:r w:rsidR="006541F5" w:rsidRPr="00DF5FD6">
        <w:rPr>
          <w:rFonts w:ascii="Arial" w:hAnsi="Arial" w:cs="Arial"/>
          <w:lang w:val="en-US"/>
        </w:rPr>
        <w:t>Pobočka Břeclav,</w:t>
      </w:r>
      <w:r w:rsidR="006541F5" w:rsidRPr="006541F5">
        <w:rPr>
          <w:rFonts w:ascii="Arial" w:hAnsi="Arial" w:cs="Arial"/>
          <w:bCs/>
          <w:lang w:val="en-US"/>
        </w:rPr>
        <w:t xml:space="preserve"> </w:t>
      </w:r>
      <w:proofErr w:type="spellStart"/>
      <w:r w:rsidR="006541F5" w:rsidRPr="006541F5">
        <w:rPr>
          <w:rFonts w:ascii="Arial" w:hAnsi="Arial" w:cs="Arial"/>
          <w:bCs/>
          <w:lang w:val="en-US"/>
        </w:rPr>
        <w:t>nám</w:t>
      </w:r>
      <w:proofErr w:type="spellEnd"/>
      <w:r w:rsidR="006541F5" w:rsidRPr="006541F5">
        <w:rPr>
          <w:rFonts w:ascii="Arial" w:hAnsi="Arial" w:cs="Arial"/>
          <w:bCs/>
          <w:lang w:val="en-US"/>
        </w:rPr>
        <w:t xml:space="preserve">. T. G. </w:t>
      </w:r>
      <w:proofErr w:type="spellStart"/>
      <w:r w:rsidR="006541F5" w:rsidRPr="006541F5">
        <w:rPr>
          <w:rFonts w:ascii="Arial" w:hAnsi="Arial" w:cs="Arial"/>
          <w:bCs/>
          <w:lang w:val="en-US"/>
        </w:rPr>
        <w:t>Masaryka</w:t>
      </w:r>
      <w:proofErr w:type="spellEnd"/>
      <w:r w:rsidR="006541F5" w:rsidRPr="006541F5">
        <w:rPr>
          <w:rFonts w:ascii="Arial" w:hAnsi="Arial" w:cs="Arial"/>
          <w:bCs/>
          <w:lang w:val="en-US"/>
        </w:rPr>
        <w:t xml:space="preserve"> 2957/9a, 690 02 Břeclav.</w:t>
      </w:r>
    </w:p>
    <w:p w14:paraId="1D72CBB9" w14:textId="1B5E95FA" w:rsidR="003D21B7" w:rsidRPr="00F5793D" w:rsidRDefault="00414852" w:rsidP="006B54C6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V případě, že zhotovitel hodlá dokončit dílo před termínem sjednaným ve smlouvě, je povinen nové datum dokončení díla objednateli písemně oznámit nejméně 14 dnů předem a současně jej vyzvat k předání a převzetí díla. </w:t>
      </w:r>
    </w:p>
    <w:p w14:paraId="57FE49A7" w14:textId="77777777" w:rsidR="003D21B7" w:rsidRPr="00F5793D" w:rsidRDefault="003D21B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Pokud se při předání a převzetí díla prokáže, že dílo není dokončeno, je zhotovitel povinen dílo dokončit v náhradní lhůtě a nese veškeré náklady vzniklé objednateli s opakovaným předáním a převzetím díla.</w:t>
      </w:r>
      <w:r w:rsidR="006B54C6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Poskytnutí náhradního termínu neznamená, že objednatel nemůže uplatnit smluvní sankce za nesplnění termínu dokončení díla.</w:t>
      </w:r>
    </w:p>
    <w:p w14:paraId="633B808A" w14:textId="77777777" w:rsidR="00E23E3E" w:rsidRPr="00F5793D" w:rsidRDefault="00E23E3E" w:rsidP="00E23E3E">
      <w:pPr>
        <w:pStyle w:val="TSlneksmlouvy"/>
        <w:keepNext w:val="0"/>
        <w:numPr>
          <w:ilvl w:val="0"/>
          <w:numId w:val="32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F5793D">
        <w:rPr>
          <w:rFonts w:cs="Arial"/>
          <w:b w:val="0"/>
          <w:szCs w:val="22"/>
          <w:u w:val="none"/>
        </w:rPr>
        <w:t>Řádné provedení díla bude stvrzeno podpisem protokolu o provedení díla osobami oprávněnými jednat za objednatele a zhotovitele, a to po splnění všech níže uvedených podmínek:</w:t>
      </w:r>
    </w:p>
    <w:p w14:paraId="7CBF1F1F" w14:textId="77777777" w:rsidR="00E23E3E" w:rsidRPr="00F5793D" w:rsidRDefault="00E23E3E" w:rsidP="00BD0CD3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1134" w:hanging="283"/>
        <w:jc w:val="both"/>
        <w:rPr>
          <w:rFonts w:cs="Arial"/>
          <w:b w:val="0"/>
          <w:szCs w:val="22"/>
          <w:u w:val="none"/>
        </w:rPr>
      </w:pPr>
      <w:bookmarkStart w:id="33" w:name="_Ref376427298"/>
      <w:r w:rsidRPr="00F5793D">
        <w:rPr>
          <w:rFonts w:cs="Arial"/>
          <w:b w:val="0"/>
          <w:szCs w:val="22"/>
          <w:u w:val="none"/>
        </w:rPr>
        <w:t xml:space="preserve">Dílo bylo dokončeno a předáno v souladu s touto smlouvou v rozsahu dle </w:t>
      </w:r>
      <w:r w:rsidRPr="00F5793D">
        <w:rPr>
          <w:rFonts w:cs="Arial"/>
          <w:b w:val="0"/>
          <w:szCs w:val="22"/>
          <w:u w:val="none"/>
          <w:lang w:val="cs-CZ"/>
        </w:rPr>
        <w:t>Čl. II.</w:t>
      </w:r>
      <w:r w:rsidRPr="00F5793D">
        <w:rPr>
          <w:rFonts w:cs="Arial"/>
          <w:b w:val="0"/>
          <w:szCs w:val="22"/>
          <w:u w:val="none"/>
        </w:rPr>
        <w:t xml:space="preserve"> a v termínu dle </w:t>
      </w:r>
      <w:r w:rsidRPr="00F5793D">
        <w:rPr>
          <w:rFonts w:cs="Arial"/>
          <w:b w:val="0"/>
          <w:szCs w:val="22"/>
          <w:u w:val="none"/>
          <w:lang w:val="cs-CZ"/>
        </w:rPr>
        <w:t xml:space="preserve">Čl. V. </w:t>
      </w:r>
      <w:r w:rsidRPr="00F5793D">
        <w:rPr>
          <w:rFonts w:cs="Arial"/>
          <w:b w:val="0"/>
          <w:szCs w:val="22"/>
          <w:u w:val="none"/>
        </w:rPr>
        <w:t>této smlouvy.</w:t>
      </w:r>
      <w:bookmarkEnd w:id="33"/>
    </w:p>
    <w:p w14:paraId="3B7974AB" w14:textId="4C1A2AAF" w:rsidR="00E23E3E" w:rsidRPr="00D32B8B" w:rsidRDefault="00E23E3E" w:rsidP="00BD0CD3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1134" w:hanging="283"/>
        <w:jc w:val="both"/>
        <w:rPr>
          <w:rFonts w:cs="Arial"/>
          <w:b w:val="0"/>
          <w:szCs w:val="22"/>
          <w:u w:val="none"/>
          <w:lang w:val="cs-CZ"/>
        </w:rPr>
      </w:pPr>
      <w:r w:rsidRPr="00F5793D">
        <w:rPr>
          <w:rFonts w:cs="Arial"/>
          <w:b w:val="0"/>
          <w:szCs w:val="22"/>
          <w:u w:val="none"/>
        </w:rPr>
        <w:t xml:space="preserve">O předání a převzetí díla byl vyhotoven protokol, jenž byl podepsán osobami oprávněnými jednat za objednatele a zhotovitele. V tomto protokolu musí být vždy uvedeno, </w:t>
      </w:r>
      <w:r w:rsidR="004752E1">
        <w:rPr>
          <w:rFonts w:cs="Arial"/>
          <w:b w:val="0"/>
          <w:szCs w:val="22"/>
          <w:u w:val="none"/>
          <w:lang w:val="cs-CZ"/>
        </w:rPr>
        <w:t>že dílo bylo převzato bez výhrad nebo s výhradami.</w:t>
      </w:r>
      <w:r w:rsidRPr="00F5793D">
        <w:rPr>
          <w:rFonts w:cs="Arial"/>
          <w:b w:val="0"/>
          <w:szCs w:val="22"/>
          <w:u w:val="none"/>
        </w:rPr>
        <w:t xml:space="preserve"> </w:t>
      </w:r>
      <w:r w:rsidRPr="00F5793D">
        <w:rPr>
          <w:rFonts w:cs="Arial"/>
          <w:b w:val="0"/>
          <w:szCs w:val="22"/>
          <w:u w:val="none"/>
          <w:lang w:val="cs-CZ"/>
        </w:rPr>
        <w:t>V protokolu o předání a převzetí díla bude uvedeno zejména:</w:t>
      </w:r>
    </w:p>
    <w:p w14:paraId="16895EE5" w14:textId="77777777" w:rsidR="00E23E3E" w:rsidRPr="00F5793D" w:rsidRDefault="00E23E3E" w:rsidP="000145C3">
      <w:pPr>
        <w:pStyle w:val="TSTextlnkuslovan"/>
        <w:ind w:left="1980"/>
        <w:rPr>
          <w:rFonts w:cs="Arial"/>
          <w:szCs w:val="22"/>
          <w:lang w:val="cs-CZ" w:eastAsia="en-US"/>
        </w:rPr>
      </w:pPr>
      <w:r w:rsidRPr="00F5793D">
        <w:rPr>
          <w:rFonts w:cs="Arial"/>
          <w:szCs w:val="22"/>
          <w:lang w:val="cs-CZ" w:eastAsia="en-US"/>
        </w:rPr>
        <w:t>• soupis zjištěných vad a nedodělků a dohodnuté lhůty k jejich bezplatnému odstranění, způsobu odstranění, popř. sleva z ceny díla,</w:t>
      </w:r>
    </w:p>
    <w:p w14:paraId="48E3A7FA" w14:textId="77777777" w:rsidR="00E23E3E" w:rsidRPr="00F5793D" w:rsidRDefault="00E23E3E" w:rsidP="00C15936">
      <w:pPr>
        <w:pStyle w:val="TSTextlnkuslovan"/>
        <w:spacing w:after="0"/>
        <w:rPr>
          <w:rFonts w:cs="Arial"/>
          <w:szCs w:val="22"/>
          <w:lang w:val="cs-CZ" w:eastAsia="en-US"/>
        </w:rPr>
      </w:pPr>
    </w:p>
    <w:p w14:paraId="7FBE3FA8" w14:textId="188C7792" w:rsidR="00E23E3E" w:rsidRPr="00F5793D" w:rsidRDefault="00E23E3E" w:rsidP="00BD0CD3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1276" w:hanging="425"/>
        <w:jc w:val="both"/>
        <w:rPr>
          <w:rFonts w:cs="Arial"/>
          <w:b w:val="0"/>
          <w:szCs w:val="22"/>
          <w:u w:val="none"/>
        </w:rPr>
      </w:pPr>
      <w:r w:rsidRPr="00F5793D">
        <w:rPr>
          <w:rFonts w:cs="Arial"/>
          <w:b w:val="0"/>
          <w:szCs w:val="22"/>
          <w:u w:val="none"/>
        </w:rPr>
        <w:t xml:space="preserve">Objednateli </w:t>
      </w:r>
      <w:r w:rsidR="007D1BDA">
        <w:rPr>
          <w:rFonts w:cs="Arial"/>
          <w:b w:val="0"/>
          <w:szCs w:val="22"/>
          <w:u w:val="none"/>
          <w:lang w:val="cs-CZ"/>
        </w:rPr>
        <w:t>budou</w:t>
      </w:r>
      <w:r w:rsidRPr="00F5793D">
        <w:rPr>
          <w:rFonts w:cs="Arial"/>
          <w:b w:val="0"/>
          <w:szCs w:val="22"/>
          <w:u w:val="none"/>
        </w:rPr>
        <w:t xml:space="preserve"> předány následující doklady:</w:t>
      </w:r>
    </w:p>
    <w:p w14:paraId="65CF30BE" w14:textId="77777777" w:rsidR="00E23E3E" w:rsidRPr="00F5793D" w:rsidRDefault="00E23E3E" w:rsidP="00E842DC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b w:val="0"/>
          <w:i/>
          <w:szCs w:val="22"/>
          <w:u w:val="none"/>
        </w:rPr>
      </w:pPr>
      <w:r w:rsidRPr="00F5793D">
        <w:rPr>
          <w:rFonts w:cs="Arial"/>
          <w:b w:val="0"/>
          <w:szCs w:val="22"/>
          <w:u w:val="none"/>
        </w:rPr>
        <w:t xml:space="preserve">podrobný </w:t>
      </w:r>
      <w:r w:rsidRPr="00F5793D">
        <w:rPr>
          <w:rFonts w:cs="Arial"/>
          <w:b w:val="0"/>
          <w:szCs w:val="22"/>
          <w:u w:val="none"/>
          <w:lang w:val="cs-CZ"/>
        </w:rPr>
        <w:t>soupis</w:t>
      </w:r>
      <w:r w:rsidRPr="00F5793D">
        <w:rPr>
          <w:rFonts w:cs="Arial"/>
          <w:b w:val="0"/>
          <w:szCs w:val="22"/>
          <w:u w:val="none"/>
        </w:rPr>
        <w:t xml:space="preserve"> skutečně provedených prací dle jednotkových cen dle členění požadovaného objednatelem,</w:t>
      </w:r>
    </w:p>
    <w:p w14:paraId="573647DF" w14:textId="3B5100B0" w:rsidR="00E23E3E" w:rsidRPr="00F5793D" w:rsidRDefault="00E23E3E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F5793D">
        <w:rPr>
          <w:rFonts w:cs="Arial"/>
          <w:b w:val="0"/>
          <w:szCs w:val="22"/>
          <w:u w:val="none"/>
        </w:rPr>
        <w:t>certifikáty použitých materiálů</w:t>
      </w:r>
      <w:r w:rsidR="000145C3">
        <w:rPr>
          <w:rFonts w:cs="Arial"/>
          <w:b w:val="0"/>
          <w:szCs w:val="22"/>
          <w:u w:val="none"/>
          <w:lang w:val="cs-CZ"/>
        </w:rPr>
        <w:t>,</w:t>
      </w:r>
      <w:r w:rsidRPr="00F5793D">
        <w:rPr>
          <w:rFonts w:cs="Arial"/>
          <w:b w:val="0"/>
          <w:szCs w:val="22"/>
          <w:u w:val="none"/>
        </w:rPr>
        <w:t xml:space="preserve"> </w:t>
      </w:r>
    </w:p>
    <w:p w14:paraId="58701385" w14:textId="2D942459" w:rsidR="00E23E3E" w:rsidRPr="00F5793D" w:rsidRDefault="00E23E3E" w:rsidP="00E23E3E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F5793D">
        <w:rPr>
          <w:rFonts w:cs="Arial"/>
          <w:b w:val="0"/>
          <w:szCs w:val="22"/>
          <w:u w:val="none"/>
        </w:rPr>
        <w:t xml:space="preserve">doklad o uložení přebytečné zeminy a odpadů, </w:t>
      </w:r>
      <w:r w:rsidR="007D1BDA">
        <w:rPr>
          <w:rFonts w:cs="Arial"/>
          <w:b w:val="0"/>
          <w:szCs w:val="22"/>
          <w:u w:val="none"/>
          <w:lang w:val="cs-CZ"/>
        </w:rPr>
        <w:t>pokud dojde k jejich uložení</w:t>
      </w:r>
      <w:r w:rsidR="000145C3">
        <w:rPr>
          <w:rFonts w:cs="Arial"/>
          <w:b w:val="0"/>
          <w:szCs w:val="22"/>
          <w:u w:val="none"/>
          <w:lang w:val="cs-CZ"/>
        </w:rPr>
        <w:t>,</w:t>
      </w:r>
    </w:p>
    <w:p w14:paraId="32A535AE" w14:textId="77777777" w:rsidR="00E23E3E" w:rsidRPr="00F5793D" w:rsidRDefault="00E23E3E" w:rsidP="00050E94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szCs w:val="22"/>
        </w:rPr>
      </w:pPr>
      <w:r w:rsidRPr="00F5793D">
        <w:rPr>
          <w:rFonts w:cs="Arial"/>
          <w:b w:val="0"/>
          <w:szCs w:val="22"/>
          <w:u w:val="none"/>
        </w:rPr>
        <w:t>a jin</w:t>
      </w:r>
      <w:r w:rsidR="00D1443A" w:rsidRPr="00F5793D">
        <w:rPr>
          <w:rFonts w:cs="Arial"/>
          <w:b w:val="0"/>
          <w:szCs w:val="22"/>
          <w:u w:val="none"/>
          <w:lang w:val="cs-CZ"/>
        </w:rPr>
        <w:t>é</w:t>
      </w:r>
      <w:r w:rsidRPr="00F5793D">
        <w:rPr>
          <w:rFonts w:cs="Arial"/>
          <w:b w:val="0"/>
          <w:szCs w:val="22"/>
          <w:u w:val="none"/>
        </w:rPr>
        <w:t xml:space="preserve"> doklad</w:t>
      </w:r>
      <w:r w:rsidR="00D1443A" w:rsidRPr="00F5793D">
        <w:rPr>
          <w:rFonts w:cs="Arial"/>
          <w:b w:val="0"/>
          <w:szCs w:val="22"/>
          <w:u w:val="none"/>
          <w:lang w:val="cs-CZ"/>
        </w:rPr>
        <w:t>y</w:t>
      </w:r>
      <w:r w:rsidRPr="00F5793D">
        <w:rPr>
          <w:rFonts w:cs="Arial"/>
          <w:b w:val="0"/>
          <w:szCs w:val="22"/>
          <w:u w:val="none"/>
        </w:rPr>
        <w:t>, vyplývající ze specifikace veřejné zakázky.</w:t>
      </w:r>
    </w:p>
    <w:p w14:paraId="070934CC" w14:textId="77777777" w:rsidR="00414852" w:rsidRPr="00F5793D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V případě, kdy je dílo předáno bez vad, převezme objednatel dílo bez výhrad. </w:t>
      </w:r>
    </w:p>
    <w:p w14:paraId="073B2EC2" w14:textId="77777777" w:rsidR="00414852" w:rsidRPr="00F5793D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V případě, kdy dílo vykazuje pouze ojedinělé drobné vady, které samy o sobě ani ve spojení s jinými vadami nebrání užívání díla funkčně nebo esteticky, ani jeho užití podstatným způsobem neomezují, může objednatel převzít dílo s výhradami, například pokud je řádné provedení díla závislé na vegetačních podmínkách. </w:t>
      </w:r>
      <w:r w:rsidRPr="00F5793D">
        <w:rPr>
          <w:rFonts w:ascii="Arial" w:hAnsi="Arial" w:cs="Arial"/>
        </w:rPr>
        <w:t xml:space="preserve">Drobné vady budou zhotovitelem odstraněny neprodleně, nedohodnou-li se smluvní strany jinak. Termín odstranění bude uveden v předávacím protokolu. O odstranění drobných vad a nedodělků bude sepsán samostatný protokol o odstranění drobných vad a nedodělků. </w:t>
      </w:r>
      <w:r w:rsidRPr="00F5793D">
        <w:rPr>
          <w:rFonts w:ascii="Arial" w:hAnsi="Arial" w:cs="Arial"/>
          <w:lang w:val="x-none"/>
        </w:rPr>
        <w:t>Smluvní strany výslovně souhlasí, že objednatel není v těchto případech povinen dílo převzít a ustanovení § 2628 občanského zákoníku se neuplatní.</w:t>
      </w:r>
    </w:p>
    <w:p w14:paraId="047D883F" w14:textId="6C78DA05" w:rsidR="00414852" w:rsidRPr="00F5793D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Kvalita díla bude odpovídat ujednáním dle </w:t>
      </w:r>
      <w:r w:rsidR="0086088C" w:rsidRPr="00F5793D">
        <w:rPr>
          <w:rFonts w:ascii="Arial" w:hAnsi="Arial" w:cs="Arial"/>
        </w:rPr>
        <w:t xml:space="preserve">této </w:t>
      </w:r>
      <w:r w:rsidRPr="00F5793D">
        <w:rPr>
          <w:rFonts w:ascii="Arial" w:hAnsi="Arial" w:cs="Arial"/>
          <w:lang w:val="x-none"/>
        </w:rPr>
        <w:t>smlouvy.</w:t>
      </w:r>
    </w:p>
    <w:p w14:paraId="5EE07C1A" w14:textId="77777777" w:rsidR="00395F22" w:rsidRPr="00F5793D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Vlastníkem zhotovované věci je až do okamžiku protokolárního předání díla objednateli zhotovitel, který zároveň nese nebezpečí škody na této věci. Na objednatele přechází </w:t>
      </w:r>
      <w:r w:rsidRPr="00F5793D">
        <w:rPr>
          <w:rFonts w:ascii="Arial" w:hAnsi="Arial" w:cs="Arial"/>
          <w:lang w:val="x-none"/>
        </w:rPr>
        <w:lastRenderedPageBreak/>
        <w:t>toto vlastnictví okamžikem protokolárního převzetí díla, tímto okamžikem přechází na objednatele i nebezpečí škody na zhotovené věci.</w:t>
      </w:r>
    </w:p>
    <w:bookmarkEnd w:id="30"/>
    <w:p w14:paraId="5F2FA56A" w14:textId="5FE16148" w:rsidR="00E73632" w:rsidRPr="00D32B8B" w:rsidRDefault="00395F22" w:rsidP="00D32B8B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V případě, že zhotovitel oznámí objednateli, že dílo je připraveno k předání a převzetí a při předávacím a přejímacím řízení se prokáže, že dílo není dokončeno nebo není ve stavu schopném předání a převzetí, je zhotovitel povinen uhradit objednateli veškeré náklady jemu vzniklé při neúspěšném předávacím a přejímacím řízení. Zhotovitel nese i náklady na organizaci opakovaného řízení.</w:t>
      </w:r>
    </w:p>
    <w:p w14:paraId="24BBDD55" w14:textId="77777777" w:rsidR="00C640D3" w:rsidRPr="00F5793D" w:rsidRDefault="00C640D3" w:rsidP="006B54C6">
      <w:pPr>
        <w:jc w:val="center"/>
        <w:rPr>
          <w:rFonts w:ascii="Arial" w:hAnsi="Arial" w:cs="Arial"/>
          <w:b/>
          <w:u w:val="single"/>
        </w:rPr>
      </w:pPr>
    </w:p>
    <w:p w14:paraId="41E9C28D" w14:textId="032C4B78" w:rsidR="005B4750" w:rsidRPr="00F5793D" w:rsidRDefault="00395F22" w:rsidP="006B54C6">
      <w:pPr>
        <w:jc w:val="center"/>
        <w:rPr>
          <w:rFonts w:ascii="Arial" w:hAnsi="Arial" w:cs="Arial"/>
          <w:b/>
          <w:u w:val="single"/>
        </w:rPr>
      </w:pPr>
      <w:r w:rsidRPr="00F5793D">
        <w:rPr>
          <w:rFonts w:ascii="Arial" w:hAnsi="Arial" w:cs="Arial"/>
          <w:b/>
          <w:u w:val="single"/>
        </w:rPr>
        <w:t>Čl.</w:t>
      </w:r>
      <w:r w:rsidR="003E578B" w:rsidRPr="00F5793D">
        <w:rPr>
          <w:rFonts w:ascii="Arial" w:hAnsi="Arial" w:cs="Arial"/>
          <w:b/>
          <w:u w:val="single"/>
        </w:rPr>
        <w:t xml:space="preserve"> X</w:t>
      </w:r>
      <w:r w:rsidR="006B54C6" w:rsidRPr="00F5793D">
        <w:rPr>
          <w:rFonts w:ascii="Arial" w:hAnsi="Arial" w:cs="Arial"/>
          <w:b/>
          <w:u w:val="single"/>
        </w:rPr>
        <w:t xml:space="preserve"> </w:t>
      </w:r>
      <w:r w:rsidR="005B4750" w:rsidRPr="00F5793D">
        <w:rPr>
          <w:rFonts w:ascii="Arial" w:hAnsi="Arial" w:cs="Arial"/>
          <w:b/>
          <w:u w:val="single"/>
        </w:rPr>
        <w:t>Kontrola projektové dokumentace</w:t>
      </w:r>
    </w:p>
    <w:p w14:paraId="3FD97C68" w14:textId="5188EFFE" w:rsidR="009A6F40" w:rsidRPr="00F5793D" w:rsidRDefault="009A6F40" w:rsidP="006B54C6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potvrzuje, že provedl kontrolu projektové dokumentace, výkazu výměr </w:t>
      </w:r>
      <w:r w:rsidR="00A8346A">
        <w:rPr>
          <w:rFonts w:ascii="Arial" w:hAnsi="Arial" w:cs="Arial"/>
        </w:rPr>
        <w:br/>
      </w:r>
      <w:r w:rsidRPr="00F5793D">
        <w:rPr>
          <w:rFonts w:ascii="Arial" w:hAnsi="Arial" w:cs="Arial"/>
        </w:rPr>
        <w:t xml:space="preserve">a seznámil se se všemi okolnostmi a podmínkami svého plnění včetně </w:t>
      </w:r>
      <w:r w:rsidR="007F68C4" w:rsidRPr="00F5793D">
        <w:rPr>
          <w:rFonts w:ascii="Arial" w:hAnsi="Arial" w:cs="Arial"/>
        </w:rPr>
        <w:t>místa plnění</w:t>
      </w:r>
      <w:r w:rsidR="004E1355" w:rsidRPr="00F5793D">
        <w:rPr>
          <w:rFonts w:ascii="Arial" w:hAnsi="Arial" w:cs="Arial"/>
        </w:rPr>
        <w:t>.</w:t>
      </w:r>
    </w:p>
    <w:p w14:paraId="15866BD0" w14:textId="77777777" w:rsidR="009A6F40" w:rsidRPr="00F5793D" w:rsidRDefault="009A6F40" w:rsidP="006B54C6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Zjistí-li zhotovitel vady projektové dokumentace, je povinen na ně objednatele bezodkladně upozornit. Zhotovitel předá objednateli soupis vad a nedostatků projektové dokumentace, včetně návrhů na jejich odstranění. </w:t>
      </w:r>
    </w:p>
    <w:p w14:paraId="60E2CFB8" w14:textId="77777777" w:rsidR="001216DB" w:rsidRPr="00F5793D" w:rsidRDefault="009A6F40" w:rsidP="000559CD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Pokud zhotovit</w:t>
      </w:r>
      <w:r w:rsidR="000559CD" w:rsidRPr="00F5793D">
        <w:rPr>
          <w:rFonts w:ascii="Arial" w:hAnsi="Arial" w:cs="Arial"/>
        </w:rPr>
        <w:t>elem zjištěné vady a nedostatky</w:t>
      </w:r>
      <w:r w:rsidRPr="00F5793D">
        <w:rPr>
          <w:rFonts w:ascii="Arial" w:hAnsi="Arial" w:cs="Arial"/>
        </w:rPr>
        <w:t xml:space="preserve"> projektové dokumentace jsou objednatelem shledány </w:t>
      </w:r>
      <w:r w:rsidR="00050E94" w:rsidRPr="00F5793D">
        <w:rPr>
          <w:rFonts w:ascii="Arial" w:hAnsi="Arial" w:cs="Arial"/>
        </w:rPr>
        <w:t xml:space="preserve">jako oprávněné </w:t>
      </w:r>
      <w:r w:rsidRPr="00F5793D">
        <w:rPr>
          <w:rFonts w:ascii="Arial" w:hAnsi="Arial" w:cs="Arial"/>
        </w:rPr>
        <w:t xml:space="preserve">a objednatel nemůže tyto vady projektové dokumentace odstranit do 15 pracovních dnů ode dne oznámení zhotovitelem, sjednají se zhotovitelem lhůtu k jejich odstranění. Po tuto dobu se pozastavuje zhotovitelova lhůta pro plnění závazků, vyplývajících z této smlouvy a zhotovitel není </w:t>
      </w:r>
      <w:r w:rsidR="000559CD" w:rsidRPr="00F5793D">
        <w:rPr>
          <w:rFonts w:ascii="Arial" w:hAnsi="Arial" w:cs="Arial"/>
        </w:rPr>
        <w:t xml:space="preserve">v prodlení. Termíny plnění dle </w:t>
      </w:r>
      <w:r w:rsidRPr="00F5793D">
        <w:rPr>
          <w:rFonts w:ascii="Arial" w:hAnsi="Arial" w:cs="Arial"/>
        </w:rPr>
        <w:t>této smlouvy budou prodlouženy o dobu, po kterou budou odstraňovány vady projektové dokumentace.</w:t>
      </w:r>
    </w:p>
    <w:p w14:paraId="7847B8C8" w14:textId="77777777" w:rsidR="001216DB" w:rsidRPr="00F5793D" w:rsidRDefault="001216DB" w:rsidP="006B54C6">
      <w:pPr>
        <w:jc w:val="center"/>
        <w:rPr>
          <w:rFonts w:ascii="Arial" w:hAnsi="Arial" w:cs="Arial"/>
          <w:b/>
          <w:u w:val="single"/>
        </w:rPr>
      </w:pPr>
    </w:p>
    <w:p w14:paraId="7288C2EB" w14:textId="5557E5FA" w:rsidR="005B4750" w:rsidRPr="00F5793D" w:rsidRDefault="00395F22" w:rsidP="006B54C6">
      <w:pPr>
        <w:jc w:val="center"/>
        <w:rPr>
          <w:rFonts w:ascii="Arial" w:hAnsi="Arial" w:cs="Arial"/>
          <w:b/>
          <w:u w:val="single"/>
        </w:rPr>
      </w:pPr>
      <w:r w:rsidRPr="00F5793D">
        <w:rPr>
          <w:rFonts w:ascii="Arial" w:hAnsi="Arial" w:cs="Arial"/>
          <w:b/>
          <w:u w:val="single"/>
        </w:rPr>
        <w:t>Čl.</w:t>
      </w:r>
      <w:r w:rsidR="0086088C" w:rsidRPr="00F5793D">
        <w:rPr>
          <w:rFonts w:ascii="Arial" w:hAnsi="Arial" w:cs="Arial"/>
          <w:b/>
          <w:u w:val="single"/>
        </w:rPr>
        <w:t xml:space="preserve"> XI</w:t>
      </w:r>
      <w:r w:rsidR="006B54C6" w:rsidRPr="00F5793D">
        <w:rPr>
          <w:rFonts w:ascii="Arial" w:hAnsi="Arial" w:cs="Arial"/>
          <w:b/>
          <w:u w:val="single"/>
        </w:rPr>
        <w:t xml:space="preserve"> </w:t>
      </w:r>
      <w:r w:rsidR="004752E1">
        <w:rPr>
          <w:rFonts w:ascii="Arial" w:hAnsi="Arial" w:cs="Arial"/>
          <w:b/>
          <w:u w:val="single"/>
        </w:rPr>
        <w:t>Evidence</w:t>
      </w:r>
    </w:p>
    <w:p w14:paraId="03AAB1BA" w14:textId="54EA964C" w:rsidR="007958B9" w:rsidRPr="00F5793D" w:rsidRDefault="007637B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je povinen vést ode dne předání a převzetí</w:t>
      </w:r>
      <w:r w:rsidR="007F68C4" w:rsidRPr="00F5793D">
        <w:rPr>
          <w:rFonts w:ascii="Arial" w:hAnsi="Arial" w:cs="Arial"/>
        </w:rPr>
        <w:t xml:space="preserve"> místa plnění </w:t>
      </w:r>
      <w:r w:rsidR="004752E1">
        <w:rPr>
          <w:rFonts w:ascii="Arial" w:hAnsi="Arial" w:cs="Arial"/>
        </w:rPr>
        <w:t>evidenci</w:t>
      </w:r>
      <w:r w:rsidR="00E23E3E" w:rsidRPr="00F5793D">
        <w:rPr>
          <w:rFonts w:ascii="Arial" w:hAnsi="Arial" w:cs="Arial"/>
        </w:rPr>
        <w:t xml:space="preserve"> dle vyhlášky 499/2006 Sb., o dokumentaci staveb</w:t>
      </w:r>
      <w:r w:rsidRPr="00F5793D">
        <w:rPr>
          <w:rFonts w:ascii="Arial" w:hAnsi="Arial" w:cs="Arial"/>
        </w:rPr>
        <w:t xml:space="preserve">, do kterého zapisuje skutečnosti předepsané zákonem a příslušnou prováděcí vyhláškou. </w:t>
      </w:r>
    </w:p>
    <w:p w14:paraId="4670E5E4" w14:textId="55CD9B15" w:rsidR="007958B9" w:rsidRPr="00F5793D" w:rsidRDefault="007637B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Povinnost vést </w:t>
      </w:r>
      <w:r w:rsidR="004752E1">
        <w:rPr>
          <w:rFonts w:ascii="Arial" w:hAnsi="Arial" w:cs="Arial"/>
        </w:rPr>
        <w:t>evidenci</w:t>
      </w:r>
      <w:r w:rsidRPr="00F5793D">
        <w:rPr>
          <w:rFonts w:ascii="Arial" w:hAnsi="Arial" w:cs="Arial"/>
        </w:rPr>
        <w:t xml:space="preserve"> končí dnem odstranění vad a nedodělků z přejímacího řízení</w:t>
      </w:r>
      <w:r w:rsidR="003B147D" w:rsidRPr="00F5793D">
        <w:rPr>
          <w:rFonts w:ascii="Arial" w:hAnsi="Arial" w:cs="Arial"/>
        </w:rPr>
        <w:t>.</w:t>
      </w:r>
    </w:p>
    <w:p w14:paraId="743033F1" w14:textId="4BC358F5" w:rsidR="007958B9" w:rsidRPr="00F5793D" w:rsidRDefault="007637B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Zápisy do </w:t>
      </w:r>
      <w:r w:rsidR="004752E1">
        <w:rPr>
          <w:rFonts w:ascii="Arial" w:hAnsi="Arial" w:cs="Arial"/>
        </w:rPr>
        <w:t>evidence</w:t>
      </w:r>
      <w:r w:rsidRPr="00F5793D">
        <w:rPr>
          <w:rFonts w:ascii="Arial" w:hAnsi="Arial" w:cs="Arial"/>
        </w:rPr>
        <w:t xml:space="preserve"> provádí zhotovitel formou denních záznamů. Veškeré okolnosti rozhodné pro plnění díla musí být učiněny zhotovitelem v ten den, kdy nastaly nebo nejpozději následující den</w:t>
      </w:r>
      <w:r w:rsidR="00080D4E" w:rsidRPr="00F5793D">
        <w:rPr>
          <w:rFonts w:ascii="Arial" w:hAnsi="Arial" w:cs="Arial"/>
        </w:rPr>
        <w:t xml:space="preserve">, kdy se na </w:t>
      </w:r>
      <w:r w:rsidR="00110471" w:rsidRPr="00F5793D">
        <w:rPr>
          <w:rFonts w:ascii="Arial" w:hAnsi="Arial" w:cs="Arial"/>
        </w:rPr>
        <w:t>díle</w:t>
      </w:r>
      <w:r w:rsidR="00080D4E" w:rsidRPr="00F5793D">
        <w:rPr>
          <w:rFonts w:ascii="Arial" w:hAnsi="Arial" w:cs="Arial"/>
        </w:rPr>
        <w:t xml:space="preserve"> pracuje.</w:t>
      </w:r>
    </w:p>
    <w:p w14:paraId="784595C4" w14:textId="00EF6056" w:rsidR="007958B9" w:rsidRPr="00F5793D" w:rsidRDefault="004752E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Evidence</w:t>
      </w:r>
      <w:r w:rsidR="007637B1" w:rsidRPr="00F5793D">
        <w:rPr>
          <w:rFonts w:ascii="Arial" w:hAnsi="Arial" w:cs="Arial"/>
        </w:rPr>
        <w:t xml:space="preserve"> musí být přístupný kdykoliv v průběhu pracovní doby oprávněným osobám objednatele, případně jiným osobám oprávněným do </w:t>
      </w:r>
      <w:r>
        <w:rPr>
          <w:rFonts w:ascii="Arial" w:hAnsi="Arial" w:cs="Arial"/>
        </w:rPr>
        <w:t>evidence</w:t>
      </w:r>
      <w:r w:rsidR="00080D4E" w:rsidRPr="00F5793D">
        <w:rPr>
          <w:rFonts w:ascii="Arial" w:hAnsi="Arial" w:cs="Arial"/>
        </w:rPr>
        <w:t xml:space="preserve"> zapisovat.</w:t>
      </w:r>
    </w:p>
    <w:p w14:paraId="208F6BBA" w14:textId="1C5044D9" w:rsidR="007958B9" w:rsidRPr="00F5793D" w:rsidRDefault="007637B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Objednatel, nebo jím pověřená osoba vykonávající funkci technického dozoru</w:t>
      </w:r>
      <w:r w:rsidR="00E23E3E" w:rsidRPr="00F5793D">
        <w:rPr>
          <w:rFonts w:ascii="Arial" w:hAnsi="Arial" w:cs="Arial"/>
        </w:rPr>
        <w:t xml:space="preserve"> stavebníka</w:t>
      </w:r>
      <w:r w:rsidRPr="00F5793D">
        <w:rPr>
          <w:rFonts w:ascii="Arial" w:hAnsi="Arial" w:cs="Arial"/>
        </w:rPr>
        <w:t xml:space="preserve">, je povinen se vyjadřovat k zápisům </w:t>
      </w:r>
      <w:r w:rsidR="004752E1">
        <w:rPr>
          <w:rFonts w:ascii="Arial" w:hAnsi="Arial" w:cs="Arial"/>
        </w:rPr>
        <w:t>v evidenci</w:t>
      </w:r>
      <w:r w:rsidRPr="00F5793D">
        <w:rPr>
          <w:rFonts w:ascii="Arial" w:hAnsi="Arial" w:cs="Arial"/>
        </w:rPr>
        <w:t xml:space="preserve"> učiněným zhotovitelem nejpozději do 5 dnů ode dne vzniku zápisu, jinak se má za to, že s uvedeným z</w:t>
      </w:r>
      <w:r w:rsidR="00080D4E" w:rsidRPr="00F5793D">
        <w:rPr>
          <w:rFonts w:ascii="Arial" w:hAnsi="Arial" w:cs="Arial"/>
        </w:rPr>
        <w:t xml:space="preserve">ápisem souhlasí. </w:t>
      </w:r>
    </w:p>
    <w:p w14:paraId="39248B39" w14:textId="54485100" w:rsidR="007958B9" w:rsidRPr="00F5793D" w:rsidRDefault="007637B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Nesouhlasí-li zhotovitel se zápisem, který učinil do </w:t>
      </w:r>
      <w:r w:rsidR="004752E1">
        <w:rPr>
          <w:rFonts w:ascii="Arial" w:hAnsi="Arial" w:cs="Arial"/>
        </w:rPr>
        <w:t>evidence</w:t>
      </w:r>
      <w:r w:rsidRPr="00F5793D">
        <w:rPr>
          <w:rFonts w:ascii="Arial" w:hAnsi="Arial" w:cs="Arial"/>
        </w:rPr>
        <w:t xml:space="preserve"> objednatel nebo jím pověřená osoba vykonávající funkci technického dozoru, případně osoba vykonávající funkci autorského dozoru, musí k tomuto zápisu připojit svoje stanovisko nejpozději do 5 dnů, jinak se má za t</w:t>
      </w:r>
      <w:r w:rsidR="00080D4E" w:rsidRPr="00F5793D">
        <w:rPr>
          <w:rFonts w:ascii="Arial" w:hAnsi="Arial" w:cs="Arial"/>
        </w:rPr>
        <w:t>o, že se zápisem souhlasí.</w:t>
      </w:r>
    </w:p>
    <w:p w14:paraId="49FDDC94" w14:textId="75585320" w:rsidR="007958B9" w:rsidRPr="00F5793D" w:rsidRDefault="007637B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V případě neočekávaných událostí nebo okolností majících zvláštní význam pro další postup </w:t>
      </w:r>
      <w:r w:rsidR="00110471" w:rsidRPr="00F5793D">
        <w:rPr>
          <w:rFonts w:ascii="Arial" w:hAnsi="Arial" w:cs="Arial"/>
        </w:rPr>
        <w:t>díla</w:t>
      </w:r>
      <w:r w:rsidRPr="00F5793D">
        <w:rPr>
          <w:rFonts w:ascii="Arial" w:hAnsi="Arial" w:cs="Arial"/>
        </w:rPr>
        <w:t>, pořizuje zhotovitel i příslušnou fotodokumentaci, která se stane so</w:t>
      </w:r>
      <w:r w:rsidR="007958B9" w:rsidRPr="00F5793D">
        <w:rPr>
          <w:rFonts w:ascii="Arial" w:hAnsi="Arial" w:cs="Arial"/>
        </w:rPr>
        <w:t xml:space="preserve">učástí </w:t>
      </w:r>
      <w:r w:rsidR="004752E1">
        <w:rPr>
          <w:rFonts w:ascii="Arial" w:hAnsi="Arial" w:cs="Arial"/>
        </w:rPr>
        <w:t>evidence</w:t>
      </w:r>
      <w:r w:rsidR="007958B9" w:rsidRPr="00F5793D">
        <w:rPr>
          <w:rFonts w:ascii="Arial" w:hAnsi="Arial" w:cs="Arial"/>
        </w:rPr>
        <w:t xml:space="preserve">. </w:t>
      </w:r>
    </w:p>
    <w:p w14:paraId="2B03EF8F" w14:textId="60316C83" w:rsidR="007958B9" w:rsidRPr="00F5793D" w:rsidRDefault="00472206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Evidence</w:t>
      </w:r>
      <w:r w:rsidR="007958B9" w:rsidRPr="00F5793D">
        <w:rPr>
          <w:rFonts w:ascii="Arial" w:hAnsi="Arial" w:cs="Arial"/>
        </w:rPr>
        <w:t xml:space="preserve"> musí mít číslované listy a nesmí v něm být vynechána volná místa.</w:t>
      </w:r>
    </w:p>
    <w:p w14:paraId="510A19F7" w14:textId="4E6DFC45" w:rsidR="007958B9" w:rsidRPr="00F5793D" w:rsidRDefault="007958B9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lastRenderedPageBreak/>
        <w:t xml:space="preserve">Zápisy do </w:t>
      </w:r>
      <w:r w:rsidR="004752E1">
        <w:rPr>
          <w:rFonts w:ascii="Arial" w:hAnsi="Arial" w:cs="Arial"/>
        </w:rPr>
        <w:t>evidence</w:t>
      </w:r>
      <w:r w:rsidRPr="00F5793D">
        <w:rPr>
          <w:rFonts w:ascii="Arial" w:hAnsi="Arial" w:cs="Arial"/>
        </w:rPr>
        <w:t xml:space="preserve"> musí být prováděny čitelně a musí být vždy k nadepsanému jménu a funkci podepsány osobou, která příslušný zápis učinila.</w:t>
      </w:r>
    </w:p>
    <w:p w14:paraId="0B92EA7B" w14:textId="2C5CB6CC" w:rsidR="007958B9" w:rsidRPr="00F5793D" w:rsidRDefault="007637B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Zápisy </w:t>
      </w:r>
      <w:r w:rsidR="004752E1">
        <w:rPr>
          <w:rFonts w:ascii="Arial" w:hAnsi="Arial" w:cs="Arial"/>
        </w:rPr>
        <w:t>evidenci</w:t>
      </w:r>
      <w:r w:rsidRPr="00F5793D">
        <w:rPr>
          <w:rFonts w:ascii="Arial" w:hAnsi="Arial" w:cs="Arial"/>
        </w:rPr>
        <w:t xml:space="preserve"> se nepovažují za změnu smlouvy, ale slouží jako podklad pro vypracování přísluš</w:t>
      </w:r>
      <w:r w:rsidR="007958B9" w:rsidRPr="00F5793D">
        <w:rPr>
          <w:rFonts w:ascii="Arial" w:hAnsi="Arial" w:cs="Arial"/>
        </w:rPr>
        <w:t>ných dodatků smlouvy.</w:t>
      </w:r>
    </w:p>
    <w:p w14:paraId="1E3A2AAE" w14:textId="77777777" w:rsidR="00E73632" w:rsidRPr="00F5793D" w:rsidRDefault="00E73632" w:rsidP="00050E94">
      <w:pPr>
        <w:rPr>
          <w:rFonts w:ascii="Arial" w:hAnsi="Arial" w:cs="Arial"/>
          <w:b/>
          <w:u w:val="single"/>
        </w:rPr>
      </w:pPr>
    </w:p>
    <w:p w14:paraId="38841F51" w14:textId="365B2DD2" w:rsidR="00395F22" w:rsidRPr="00F5793D" w:rsidRDefault="00395F22" w:rsidP="006B54C6">
      <w:pPr>
        <w:jc w:val="center"/>
        <w:rPr>
          <w:rFonts w:ascii="Arial" w:hAnsi="Arial" w:cs="Arial"/>
          <w:b/>
          <w:u w:val="single"/>
        </w:rPr>
      </w:pPr>
      <w:r w:rsidRPr="00F5793D">
        <w:rPr>
          <w:rFonts w:ascii="Arial" w:hAnsi="Arial" w:cs="Arial"/>
          <w:b/>
          <w:u w:val="single"/>
        </w:rPr>
        <w:t>Čl.</w:t>
      </w:r>
      <w:r w:rsidR="0086088C" w:rsidRPr="00F5793D">
        <w:rPr>
          <w:rFonts w:ascii="Arial" w:hAnsi="Arial" w:cs="Arial"/>
          <w:b/>
          <w:u w:val="single"/>
        </w:rPr>
        <w:t xml:space="preserve"> XII</w:t>
      </w:r>
      <w:r w:rsidR="00EF6D19" w:rsidRPr="00F5793D">
        <w:rPr>
          <w:rFonts w:ascii="Arial" w:hAnsi="Arial" w:cs="Arial"/>
          <w:b/>
          <w:u w:val="single"/>
        </w:rPr>
        <w:t xml:space="preserve"> </w:t>
      </w:r>
      <w:r w:rsidRPr="00F5793D">
        <w:rPr>
          <w:rFonts w:ascii="Arial" w:hAnsi="Arial" w:cs="Arial"/>
          <w:b/>
          <w:u w:val="single"/>
        </w:rPr>
        <w:t xml:space="preserve">Odpovědnost </w:t>
      </w:r>
      <w:r w:rsidR="001216DB" w:rsidRPr="00F5793D">
        <w:rPr>
          <w:rFonts w:ascii="Arial" w:hAnsi="Arial" w:cs="Arial"/>
          <w:b/>
          <w:u w:val="single"/>
        </w:rPr>
        <w:t>za vady</w:t>
      </w:r>
      <w:r w:rsidR="00502776" w:rsidRPr="00F5793D">
        <w:rPr>
          <w:rFonts w:ascii="Arial" w:hAnsi="Arial" w:cs="Arial"/>
          <w:b/>
          <w:u w:val="single"/>
        </w:rPr>
        <w:t xml:space="preserve">, smluvní pokuty, </w:t>
      </w:r>
      <w:r w:rsidR="003D21B7" w:rsidRPr="00F5793D">
        <w:rPr>
          <w:rFonts w:ascii="Arial" w:hAnsi="Arial" w:cs="Arial"/>
          <w:b/>
          <w:u w:val="single"/>
        </w:rPr>
        <w:t>záruční doba</w:t>
      </w:r>
    </w:p>
    <w:p w14:paraId="3FB2328E" w14:textId="30539757" w:rsidR="00395F22" w:rsidRPr="00F5793D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bookmarkStart w:id="34" w:name="_Hlk43988301"/>
      <w:bookmarkStart w:id="35" w:name="_Hlk43988549"/>
      <w:r w:rsidRPr="00F5793D">
        <w:rPr>
          <w:rFonts w:ascii="Arial" w:hAnsi="Arial" w:cs="Arial"/>
        </w:rPr>
        <w:t xml:space="preserve">Zhotovitel odpovídá za vady, jež má dílo v době </w:t>
      </w:r>
      <w:r w:rsidR="00EC1BA2">
        <w:rPr>
          <w:rFonts w:ascii="Arial" w:hAnsi="Arial" w:cs="Arial"/>
        </w:rPr>
        <w:t>dokončení realizace díla</w:t>
      </w:r>
      <w:r w:rsidRPr="00F5793D">
        <w:rPr>
          <w:rFonts w:ascii="Arial" w:hAnsi="Arial" w:cs="Arial"/>
        </w:rPr>
        <w:t xml:space="preserve"> </w:t>
      </w:r>
      <w:r w:rsidR="00830C90" w:rsidRPr="008D755D">
        <w:rPr>
          <w:rFonts w:ascii="Arial" w:hAnsi="Arial" w:cs="Arial"/>
          <w:lang w:val="x-none"/>
        </w:rPr>
        <w:t>(výsadby)</w:t>
      </w:r>
      <w:r w:rsidR="00830C90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a dále odpovídá za vady díla zjištěné po celou dobu záruční lhůty (záruka za jakost</w:t>
      </w:r>
      <w:r w:rsidR="000559CD" w:rsidRPr="00F5793D">
        <w:rPr>
          <w:rFonts w:ascii="Arial" w:hAnsi="Arial" w:cs="Arial"/>
        </w:rPr>
        <w:t>)</w:t>
      </w:r>
      <w:r w:rsidR="0086088C" w:rsidRPr="00F5793D">
        <w:rPr>
          <w:rFonts w:ascii="Arial" w:hAnsi="Arial" w:cs="Arial"/>
        </w:rPr>
        <w:t>.</w:t>
      </w:r>
    </w:p>
    <w:p w14:paraId="324A3A0B" w14:textId="2F8D64CD" w:rsidR="003D21B7" w:rsidRPr="00F5793D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poskytne objednateli záruku za jakost díla v délce </w:t>
      </w:r>
      <w:r w:rsidR="00EC1BA2">
        <w:rPr>
          <w:rFonts w:ascii="Arial" w:hAnsi="Arial" w:cs="Arial"/>
        </w:rPr>
        <w:t>48</w:t>
      </w:r>
      <w:r w:rsidR="00EC1BA2"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 xml:space="preserve">měsíců ode dne </w:t>
      </w:r>
      <w:r w:rsidR="00EC1BA2">
        <w:rPr>
          <w:rFonts w:ascii="Arial" w:hAnsi="Arial" w:cs="Arial"/>
        </w:rPr>
        <w:t>dokončení realizace</w:t>
      </w:r>
      <w:r w:rsidRPr="00F5793D">
        <w:rPr>
          <w:rFonts w:ascii="Arial" w:hAnsi="Arial" w:cs="Arial"/>
          <w:lang w:val="x-none"/>
        </w:rPr>
        <w:t xml:space="preserve"> díla</w:t>
      </w:r>
      <w:r w:rsidR="00830C90">
        <w:rPr>
          <w:rFonts w:ascii="Arial" w:hAnsi="Arial" w:cs="Arial"/>
        </w:rPr>
        <w:t xml:space="preserve"> </w:t>
      </w:r>
      <w:r w:rsidR="00830C90" w:rsidRPr="008D755D">
        <w:rPr>
          <w:rFonts w:ascii="Arial" w:hAnsi="Arial" w:cs="Arial"/>
          <w:lang w:val="x-none"/>
        </w:rPr>
        <w:t>(výsadby)</w:t>
      </w:r>
      <w:r w:rsidRPr="00F5793D">
        <w:rPr>
          <w:rFonts w:ascii="Arial" w:hAnsi="Arial" w:cs="Arial"/>
          <w:lang w:val="x-none"/>
        </w:rPr>
        <w:t>.</w:t>
      </w:r>
      <w:r w:rsidR="00F8737C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Minimálně po tuto dobu </w:t>
      </w:r>
      <w:r w:rsidRPr="00F5793D">
        <w:rPr>
          <w:rFonts w:ascii="Arial" w:hAnsi="Arial" w:cs="Arial"/>
        </w:rPr>
        <w:t xml:space="preserve">zodpovídá </w:t>
      </w:r>
      <w:r w:rsidRPr="00F5793D">
        <w:rPr>
          <w:rFonts w:ascii="Arial" w:hAnsi="Arial" w:cs="Arial"/>
          <w:lang w:val="x-none"/>
        </w:rPr>
        <w:t xml:space="preserve"> zhotovitel za to, že dílo bude způsobilé k</w:t>
      </w:r>
      <w:r w:rsidR="00F8737C" w:rsidRPr="00F5793D">
        <w:rPr>
          <w:rFonts w:ascii="Arial" w:hAnsi="Arial" w:cs="Arial"/>
          <w:lang w:val="x-none"/>
        </w:rPr>
        <w:t> </w:t>
      </w:r>
      <w:r w:rsidR="00F8737C" w:rsidRPr="00F5793D">
        <w:rPr>
          <w:rFonts w:ascii="Arial" w:hAnsi="Arial" w:cs="Arial"/>
        </w:rPr>
        <w:t xml:space="preserve">obvyklému účelu </w:t>
      </w:r>
      <w:r w:rsidR="00824CE2">
        <w:rPr>
          <w:rFonts w:ascii="Arial" w:hAnsi="Arial" w:cs="Arial"/>
        </w:rPr>
        <w:t>a</w:t>
      </w:r>
      <w:r w:rsidRPr="00F5793D">
        <w:rPr>
          <w:rFonts w:ascii="Arial" w:hAnsi="Arial" w:cs="Arial"/>
          <w:lang w:val="x-none"/>
        </w:rPr>
        <w:t xml:space="preserve"> zachová si touto smlouvou stanovené vlastnosti</w:t>
      </w:r>
      <w:r w:rsidR="00824CE2">
        <w:rPr>
          <w:rFonts w:ascii="Arial" w:hAnsi="Arial" w:cs="Arial"/>
        </w:rPr>
        <w:t>.</w:t>
      </w:r>
      <w:r w:rsidRPr="00F5793D">
        <w:rPr>
          <w:rFonts w:ascii="Arial" w:hAnsi="Arial" w:cs="Arial"/>
          <w:lang w:val="x-none"/>
        </w:rPr>
        <w:t xml:space="preserve"> </w:t>
      </w:r>
    </w:p>
    <w:p w14:paraId="64A18445" w14:textId="4FEEDCBF" w:rsidR="00DD7BC3" w:rsidRPr="00F5793D" w:rsidRDefault="00DD7BC3" w:rsidP="00DD7BC3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snapToGrid w:val="0"/>
        </w:rPr>
        <w:t>Za</w:t>
      </w:r>
      <w:r w:rsidR="008E32B2">
        <w:rPr>
          <w:rFonts w:ascii="Arial" w:hAnsi="Arial" w:cs="Arial"/>
          <w:snapToGrid w:val="0"/>
        </w:rPr>
        <w:t xml:space="preserve"> </w:t>
      </w:r>
      <w:r w:rsidRPr="00F5793D">
        <w:rPr>
          <w:rFonts w:ascii="Arial" w:hAnsi="Arial" w:cs="Arial"/>
          <w:snapToGrid w:val="0"/>
        </w:rPr>
        <w:t xml:space="preserve">vysazené sazenice zhotovitel ručí po celou dobu záruční lhůty, </w:t>
      </w:r>
      <w:r w:rsidR="00A8346A">
        <w:rPr>
          <w:rFonts w:ascii="Arial" w:hAnsi="Arial" w:cs="Arial"/>
          <w:snapToGrid w:val="0"/>
        </w:rPr>
        <w:br/>
      </w:r>
      <w:r w:rsidRPr="00F5793D">
        <w:rPr>
          <w:rFonts w:ascii="Arial" w:hAnsi="Arial" w:cs="Arial"/>
          <w:snapToGrid w:val="0"/>
        </w:rPr>
        <w:t xml:space="preserve">a pokud dojde k jejich úhynu, je povinen nahradit je bezplatně novými sazenicemi. Tyto nové sazenice musejí mít stejné parametry jako původní sazenice, tzn. parametry v souladu s realizačním projektem. </w:t>
      </w:r>
    </w:p>
    <w:bookmarkEnd w:id="34"/>
    <w:p w14:paraId="235C47D3" w14:textId="77777777" w:rsidR="00DD7BC3" w:rsidRPr="00F5793D" w:rsidRDefault="00DD7BC3" w:rsidP="00DD7BC3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snapToGrid w:val="0"/>
        </w:rPr>
        <w:t xml:space="preserve">Záruka se vztahuje na oplocení výsadby a individuální ochranu kmene. Po celou dobu záruční lhůty je zhotovitel povinen udržovat v bezvadném stavu oplocení výsadby. </w:t>
      </w:r>
      <w:r w:rsidRPr="000A0138">
        <w:rPr>
          <w:rFonts w:ascii="Arial" w:hAnsi="Arial" w:cs="Arial"/>
          <w:snapToGrid w:val="0"/>
        </w:rPr>
        <w:t>Po uplynutí záruční lhůty se zhotovitel zavazuje na své náklady oplocení výsadby odstranit.</w:t>
      </w:r>
    </w:p>
    <w:p w14:paraId="263C2DB0" w14:textId="77777777" w:rsidR="003D21B7" w:rsidRPr="00F5793D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Po dobu záruky za jakost se zhotovitel zavazuje bezplatně odstranit 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vady  </w:t>
      </w:r>
      <w:r w:rsidRPr="00F5793D">
        <w:rPr>
          <w:rFonts w:ascii="Arial" w:hAnsi="Arial" w:cs="Arial"/>
        </w:rPr>
        <w:t xml:space="preserve">uplatněné </w:t>
      </w:r>
      <w:r w:rsidRPr="00F5793D">
        <w:rPr>
          <w:rFonts w:ascii="Arial" w:hAnsi="Arial" w:cs="Arial"/>
          <w:lang w:val="x-none"/>
        </w:rPr>
        <w:t xml:space="preserve">objednatelem bezodkladně, nejpozději však do 30 kalendářních dnů od doručení reklamace, pokud se smluvní strany nedohodnou jinak. Na odstraněné vady se rovněž vztahuje záruka v délce dle předchozího odstavce tohoto článku od doby jejich odstranění. </w:t>
      </w:r>
    </w:p>
    <w:bookmarkEnd w:id="35"/>
    <w:p w14:paraId="6DB19014" w14:textId="77777777" w:rsidR="00395F22" w:rsidRPr="00F5793D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neodpovídá za vady díla, které byly způsobeny objednatelem, třetí osobou nebo vyšší mocí, případně běžným opotřebením.</w:t>
      </w:r>
    </w:p>
    <w:p w14:paraId="4FF1329F" w14:textId="77777777" w:rsidR="00395F22" w:rsidRPr="00F5793D" w:rsidRDefault="00395F22" w:rsidP="006B54C6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neodpovídá za vady díla, jestliže tyto vady byly způsobeny použitím věcí předaných mu ke zpracování objednatelem v případě, že zhotovitel ani při vynaložení odborné péče nevhodnost těchto věcí nemohl zjistit nebo na ně upozornil a objednatel na jejich použití trval. </w:t>
      </w:r>
    </w:p>
    <w:p w14:paraId="732FD234" w14:textId="77777777" w:rsidR="003D21B7" w:rsidRPr="00F5793D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rovněž neodpovídá za vady způsobené dodržením nevhodných pokynů daných mu objednatelem, jestliže zhotovitel na nevhodnost těchto pokynů písemně upozornil a objednatel na jejich dodržení trval nebo jestli zhotovitel tuto nevhodnost ani při vynaložení odborné péče nemohl zjistit. </w:t>
      </w:r>
    </w:p>
    <w:p w14:paraId="0CA009EF" w14:textId="77777777" w:rsidR="003D21B7" w:rsidRPr="00F5793D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Nebyla-li do okamžiku</w:t>
      </w:r>
      <w:r w:rsidRPr="00F5793D">
        <w:rPr>
          <w:rFonts w:ascii="Arial" w:hAnsi="Arial" w:cs="Arial"/>
        </w:rPr>
        <w:t>, kdy objednatel uplatnil vady díla</w:t>
      </w:r>
      <w:r w:rsidRPr="00F5793D">
        <w:rPr>
          <w:rFonts w:ascii="Arial" w:hAnsi="Arial" w:cs="Arial"/>
          <w:lang w:val="x-none"/>
        </w:rPr>
        <w:t xml:space="preserve"> zaplacena cena za dílo, není ji povinen objednatel zaplatit do doby odstranění </w:t>
      </w:r>
      <w:r w:rsidRPr="00F5793D">
        <w:rPr>
          <w:rFonts w:ascii="Arial" w:hAnsi="Arial" w:cs="Arial"/>
        </w:rPr>
        <w:t xml:space="preserve"> uplatněných</w:t>
      </w:r>
      <w:r w:rsidRPr="00F5793D">
        <w:rPr>
          <w:rFonts w:ascii="Arial" w:hAnsi="Arial" w:cs="Arial"/>
          <w:lang w:val="x-none"/>
        </w:rPr>
        <w:t xml:space="preserve"> vad, ledaže by zhotovitel prokázal, že reklamace nebyla oprávněná.</w:t>
      </w:r>
    </w:p>
    <w:p w14:paraId="72A9BECF" w14:textId="77777777" w:rsidR="003D21B7" w:rsidRPr="00F5793D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Odstranění vad a nedodělků bude potvrzeno zápisem o jejich odstranění podepsaným zástupci smluvních stran.</w:t>
      </w:r>
    </w:p>
    <w:p w14:paraId="7509F2BF" w14:textId="632B1C00" w:rsidR="003D21B7" w:rsidRPr="00F5793D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se zavazuje při provádění díla dodržet vytyčenou vlastnickou hranici pozemků určených ke </w:t>
      </w:r>
      <w:r w:rsidR="00360125" w:rsidRPr="00F5793D">
        <w:rPr>
          <w:rFonts w:ascii="Arial" w:hAnsi="Arial" w:cs="Arial"/>
        </w:rPr>
        <w:t xml:space="preserve">provedení díla </w:t>
      </w:r>
      <w:r w:rsidRPr="00F5793D">
        <w:rPr>
          <w:rFonts w:ascii="Arial" w:hAnsi="Arial" w:cs="Arial"/>
          <w:lang w:val="x-none"/>
        </w:rPr>
        <w:t>dle projektové dokumentace</w:t>
      </w:r>
      <w:r w:rsidR="003932D1">
        <w:rPr>
          <w:rFonts w:ascii="Arial" w:hAnsi="Arial" w:cs="Arial"/>
        </w:rPr>
        <w:t>.</w:t>
      </w:r>
    </w:p>
    <w:p w14:paraId="71833588" w14:textId="77777777" w:rsidR="00EF6D19" w:rsidRPr="00F5793D" w:rsidRDefault="00943F4A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Pokud činností zhotovitele dojde ke způsobení škody objednateli nebo třetím osobám z titulu opomenutí, nedbalosti nebo neplněním podmínek vyplývajících ze zákona, technických nebo jiných norem nebo vyplývajících z této smlouvy je zhotovitel povinen bez zbytečného odkladu tuto škodu odstranit a není-li to možné, tak finančně uhradit. </w:t>
      </w:r>
      <w:r w:rsidRPr="00F5793D">
        <w:rPr>
          <w:rFonts w:ascii="Arial" w:hAnsi="Arial" w:cs="Arial"/>
        </w:rPr>
        <w:lastRenderedPageBreak/>
        <w:t>Veškeré náklady s tí</w:t>
      </w:r>
      <w:r w:rsidR="00EF6D19" w:rsidRPr="00F5793D">
        <w:rPr>
          <w:rFonts w:ascii="Arial" w:hAnsi="Arial" w:cs="Arial"/>
        </w:rPr>
        <w:t>m spojené nese zhotovitel.</w:t>
      </w:r>
      <w:r w:rsidR="001216DB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Zhotovitel odpovídá i za škodu na díle způsobenou činností těch, kteří pro něj dílo provádějí.</w:t>
      </w:r>
    </w:p>
    <w:p w14:paraId="51A98D8E" w14:textId="77777777" w:rsidR="00943F4A" w:rsidRPr="00F5793D" w:rsidRDefault="00943F4A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odpovídá též za škodu způsobenou okolnostmi, které mají původ v povaze strojů, přístrojů nebo jiných věcí, které zhotovitel použil nebo hodlal použít při provádění díla.</w:t>
      </w:r>
    </w:p>
    <w:p w14:paraId="70A850D5" w14:textId="77777777" w:rsidR="00350B9E" w:rsidRPr="00F5793D" w:rsidRDefault="00350B9E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Záruční lhůta neběží po dobu, po kterou objednatel nemohl předmět díla užívat pro vady díla, za které zhotovitel odpovídá. </w:t>
      </w:r>
    </w:p>
    <w:p w14:paraId="0431E9D4" w14:textId="1C733CFC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odpovídá objektivně za vady, které mělo dílo v době předání. Tyto vady mohou být zjevné nebo skryté. Objednatel je povinen provést kontrolu předmětu díla, co nejdříve po předání, při této kontrole by měl odhalit všechny zjevné vady díla</w:t>
      </w:r>
      <w:r w:rsidR="003932D1">
        <w:rPr>
          <w:rFonts w:ascii="Arial" w:hAnsi="Arial" w:cs="Arial"/>
        </w:rPr>
        <w:t>.</w:t>
      </w:r>
    </w:p>
    <w:p w14:paraId="09E4139B" w14:textId="70FC5C71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>Pokud při nesplnění termínu dokončení díla a termínu předání a převzetí díla z důvodů na straně zhotovitele nebudou objednateli proplaceny zcela nebo zčásti náklady na dílo z</w:t>
      </w:r>
      <w:r w:rsidR="006011F6" w:rsidRPr="00F5793D">
        <w:rPr>
          <w:rFonts w:ascii="Arial" w:hAnsi="Arial" w:cs="Arial"/>
        </w:rPr>
        <w:t>e státních</w:t>
      </w:r>
      <w:r w:rsidRPr="00F5793D">
        <w:rPr>
          <w:rFonts w:ascii="Arial" w:hAnsi="Arial" w:cs="Arial"/>
        </w:rPr>
        <w:t> prostředků</w:t>
      </w:r>
      <w:r w:rsidR="00D1443A" w:rsidRPr="00F5793D">
        <w:rPr>
          <w:rFonts w:ascii="Arial" w:hAnsi="Arial" w:cs="Arial"/>
          <w:i/>
        </w:rPr>
        <w:t>,</w:t>
      </w:r>
      <w:r w:rsidRPr="00F5793D">
        <w:rPr>
          <w:rFonts w:ascii="Arial" w:hAnsi="Arial" w:cs="Arial"/>
        </w:rPr>
        <w:t xml:space="preserve"> zavazuje se zhotovitel</w:t>
      </w:r>
      <w:r w:rsidRPr="00F5793D">
        <w:rPr>
          <w:rFonts w:ascii="Arial" w:hAnsi="Arial" w:cs="Arial"/>
          <w:lang w:val="x-none"/>
        </w:rPr>
        <w:t xml:space="preserve"> objednateli uhradit do 30 kalendářních dnů </w:t>
      </w:r>
      <w:r w:rsidRPr="00F5793D">
        <w:rPr>
          <w:rFonts w:ascii="Arial" w:hAnsi="Arial" w:cs="Arial"/>
        </w:rPr>
        <w:t xml:space="preserve">vzniklou </w:t>
      </w:r>
      <w:r w:rsidRPr="00F5793D">
        <w:rPr>
          <w:rFonts w:ascii="Arial" w:hAnsi="Arial" w:cs="Arial"/>
          <w:lang w:val="x-none"/>
        </w:rPr>
        <w:t>škodu</w:t>
      </w:r>
      <w:r w:rsidRPr="00F5793D">
        <w:rPr>
          <w:rFonts w:ascii="Arial" w:hAnsi="Arial" w:cs="Arial"/>
        </w:rPr>
        <w:t>.</w:t>
      </w:r>
    </w:p>
    <w:p w14:paraId="0DD0CD85" w14:textId="77777777" w:rsidR="00502776" w:rsidRPr="00037CF1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36" w:name="_Ref376379662"/>
      <w:r w:rsidRPr="00DF5FD6">
        <w:rPr>
          <w:rFonts w:ascii="Arial" w:hAnsi="Arial" w:cs="Arial"/>
          <w:lang w:val="x-none"/>
        </w:rPr>
        <w:t xml:space="preserve">Zhotovitel se zavazuje uhradit smluvní pokutu ve výši 0,02 % z celkové ceny díla bez </w:t>
      </w:r>
      <w:r w:rsidRPr="00037CF1">
        <w:rPr>
          <w:rFonts w:ascii="Arial" w:hAnsi="Arial" w:cs="Arial"/>
          <w:lang w:val="x-none"/>
        </w:rPr>
        <w:t xml:space="preserve">DPH za každý i započatý </w:t>
      </w:r>
      <w:r w:rsidRPr="00037CF1">
        <w:rPr>
          <w:rFonts w:ascii="Arial" w:hAnsi="Arial" w:cs="Arial"/>
        </w:rPr>
        <w:t xml:space="preserve">kalendářní </w:t>
      </w:r>
      <w:r w:rsidRPr="00037CF1">
        <w:rPr>
          <w:rFonts w:ascii="Arial" w:hAnsi="Arial" w:cs="Arial"/>
          <w:lang w:val="x-none"/>
        </w:rPr>
        <w:t xml:space="preserve">den prodlení s termínem zahájení prací dle </w:t>
      </w:r>
      <w:r w:rsidRPr="00037CF1">
        <w:rPr>
          <w:rFonts w:ascii="Arial" w:hAnsi="Arial" w:cs="Arial"/>
        </w:rPr>
        <w:t xml:space="preserve"> </w:t>
      </w:r>
      <w:r w:rsidRPr="00037CF1">
        <w:rPr>
          <w:rFonts w:ascii="Arial" w:hAnsi="Arial" w:cs="Arial"/>
          <w:lang w:val="x-none"/>
        </w:rPr>
        <w:t>této smlouvy.</w:t>
      </w:r>
      <w:bookmarkEnd w:id="36"/>
    </w:p>
    <w:p w14:paraId="1E69213D" w14:textId="2794E011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i/>
          <w:highlight w:val="yellow"/>
          <w:lang w:val="x-none"/>
        </w:rPr>
      </w:pPr>
      <w:bookmarkStart w:id="37" w:name="_Ref376379666"/>
      <w:r w:rsidRPr="00037CF1">
        <w:rPr>
          <w:rFonts w:ascii="Arial" w:hAnsi="Arial" w:cs="Arial"/>
          <w:lang w:val="x-none"/>
        </w:rPr>
        <w:t>Zhotovitel se zavazuje uhradit smluvní pokutu ve výši 0,03 % z celkové ceny díla bez DPH</w:t>
      </w:r>
      <w:r w:rsidRPr="00037CF1" w:rsidDel="00275DB5">
        <w:rPr>
          <w:rFonts w:ascii="Arial" w:hAnsi="Arial" w:cs="Arial"/>
          <w:lang w:val="x-none"/>
        </w:rPr>
        <w:t xml:space="preserve"> </w:t>
      </w:r>
      <w:r w:rsidRPr="00037CF1">
        <w:rPr>
          <w:rFonts w:ascii="Arial" w:hAnsi="Arial" w:cs="Arial"/>
          <w:lang w:val="x-none"/>
        </w:rPr>
        <w:t xml:space="preserve">za každý i započatý </w:t>
      </w:r>
      <w:r w:rsidRPr="00037CF1">
        <w:rPr>
          <w:rFonts w:ascii="Arial" w:hAnsi="Arial" w:cs="Arial"/>
        </w:rPr>
        <w:t xml:space="preserve">kalendářní </w:t>
      </w:r>
      <w:r w:rsidRPr="00037CF1">
        <w:rPr>
          <w:rFonts w:ascii="Arial" w:hAnsi="Arial" w:cs="Arial"/>
          <w:lang w:val="x-none"/>
        </w:rPr>
        <w:t xml:space="preserve">den prodlení s dílčími termíny jednotlivých fází </w:t>
      </w:r>
      <w:r w:rsidR="00360125" w:rsidRPr="00037CF1">
        <w:rPr>
          <w:rFonts w:ascii="Arial" w:hAnsi="Arial" w:cs="Arial"/>
        </w:rPr>
        <w:t>plnění</w:t>
      </w:r>
      <w:r w:rsidR="00360125" w:rsidRPr="00F5793D">
        <w:rPr>
          <w:rFonts w:ascii="Arial" w:hAnsi="Arial" w:cs="Arial"/>
        </w:rPr>
        <w:t xml:space="preserve"> díla </w:t>
      </w:r>
      <w:r w:rsidRPr="00F5793D">
        <w:rPr>
          <w:rFonts w:ascii="Arial" w:hAnsi="Arial" w:cs="Arial"/>
          <w:lang w:val="x-none"/>
        </w:rPr>
        <w:t xml:space="preserve">dle 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>této smlouvy</w:t>
      </w:r>
      <w:r w:rsidRPr="00F5793D">
        <w:rPr>
          <w:rFonts w:ascii="Arial" w:hAnsi="Arial" w:cs="Arial"/>
          <w:i/>
          <w:lang w:val="x-none"/>
        </w:rPr>
        <w:t>.</w:t>
      </w:r>
      <w:bookmarkEnd w:id="37"/>
      <w:r w:rsidRPr="00F5793D">
        <w:rPr>
          <w:rFonts w:ascii="Arial" w:hAnsi="Arial" w:cs="Arial"/>
          <w:i/>
        </w:rPr>
        <w:t xml:space="preserve"> </w:t>
      </w:r>
    </w:p>
    <w:p w14:paraId="422CE44C" w14:textId="77777777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38" w:name="_Ref376379668"/>
      <w:r w:rsidRPr="00F5793D">
        <w:rPr>
          <w:rFonts w:ascii="Arial" w:hAnsi="Arial" w:cs="Arial"/>
          <w:lang w:val="x-none"/>
        </w:rPr>
        <w:t>Zhotovitel se zavazuje uhradit smluvní pokutu ve výši 0,05 % z celkové ceny díla bez DPH</w:t>
      </w:r>
      <w:r w:rsidRPr="00F5793D" w:rsidDel="00275DB5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 xml:space="preserve">za každý i započatý </w:t>
      </w:r>
      <w:r w:rsidRPr="00F5793D">
        <w:rPr>
          <w:rFonts w:ascii="Arial" w:hAnsi="Arial" w:cs="Arial"/>
        </w:rPr>
        <w:t xml:space="preserve">kalendářní </w:t>
      </w:r>
      <w:r w:rsidRPr="00F5793D">
        <w:rPr>
          <w:rFonts w:ascii="Arial" w:hAnsi="Arial" w:cs="Arial"/>
          <w:lang w:val="x-none"/>
        </w:rPr>
        <w:t>den prodlení s předáním dokončeného díla dle této smlouvy.</w:t>
      </w:r>
      <w:bookmarkEnd w:id="38"/>
      <w:r w:rsidRPr="00F5793D">
        <w:rPr>
          <w:rFonts w:ascii="Arial" w:hAnsi="Arial" w:cs="Arial"/>
          <w:lang w:val="x-none"/>
        </w:rPr>
        <w:t xml:space="preserve"> </w:t>
      </w:r>
    </w:p>
    <w:p w14:paraId="4F3F07DB" w14:textId="77DE633E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 případě, kdy předávané dílo bude obsahovat vady a nedodělky, se zhotovitel zavazuje uhradit smluvní pokutu ve výši 0,05 % z celkové ceny díla bez DPH za každý i započatý</w:t>
      </w:r>
      <w:r w:rsidRPr="00F5793D">
        <w:rPr>
          <w:rFonts w:ascii="Arial" w:hAnsi="Arial" w:cs="Arial"/>
        </w:rPr>
        <w:t xml:space="preserve"> kalendářní</w:t>
      </w:r>
      <w:r w:rsidRPr="00F5793D">
        <w:rPr>
          <w:rFonts w:ascii="Arial" w:hAnsi="Arial" w:cs="Arial"/>
          <w:lang w:val="x-none"/>
        </w:rPr>
        <w:t xml:space="preserve"> den prodlení se sjednaným termínem odstranění vad </w:t>
      </w:r>
      <w:r w:rsidR="00A8346A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 xml:space="preserve">a nedodělků. </w:t>
      </w:r>
    </w:p>
    <w:p w14:paraId="401D4B01" w14:textId="19523355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Pokud zhotovitel neodstraní</w:t>
      </w:r>
      <w:r w:rsidRPr="00F5793D">
        <w:rPr>
          <w:rFonts w:ascii="Arial" w:hAnsi="Arial" w:cs="Arial"/>
        </w:rPr>
        <w:t xml:space="preserve"> objednatelem uplatněnou</w:t>
      </w:r>
      <w:r w:rsidRPr="00F5793D">
        <w:rPr>
          <w:rFonts w:ascii="Arial" w:hAnsi="Arial" w:cs="Arial"/>
          <w:lang w:val="x-none"/>
        </w:rPr>
        <w:t xml:space="preserve"> vadu díla ve sjednaném termínu, je povinen zaplatit objednateli smluvní pokutu ve výši 0,05 % z celkové ceny díla bez DPH, za každou </w:t>
      </w:r>
      <w:r w:rsidRPr="00F5793D">
        <w:rPr>
          <w:rFonts w:ascii="Arial" w:hAnsi="Arial" w:cs="Arial"/>
        </w:rPr>
        <w:t xml:space="preserve">uplatněnou </w:t>
      </w:r>
      <w:r w:rsidRPr="00F5793D">
        <w:rPr>
          <w:rFonts w:ascii="Arial" w:hAnsi="Arial" w:cs="Arial"/>
          <w:lang w:val="x-none"/>
        </w:rPr>
        <w:t xml:space="preserve"> vadu.</w:t>
      </w:r>
    </w:p>
    <w:p w14:paraId="3ED3352A" w14:textId="77777777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Za porušení povinnosti mlčenlivosti dle této smlouvy je zhotovitel povinen zaplatit objednateli smluvní pokutu ve výši 10.000,- Kč, a to za každý jednotlivý případ porušení povinnosti.</w:t>
      </w:r>
    </w:p>
    <w:p w14:paraId="6EECEDBB" w14:textId="77777777" w:rsidR="004752E1" w:rsidRDefault="00502776" w:rsidP="003C0AD4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Za prodlení s uvedením </w:t>
      </w:r>
      <w:r w:rsidR="00CA5587" w:rsidRPr="00F5793D">
        <w:rPr>
          <w:rFonts w:ascii="Arial" w:hAnsi="Arial" w:cs="Arial"/>
        </w:rPr>
        <w:t xml:space="preserve">místa plnění </w:t>
      </w:r>
      <w:r w:rsidRPr="00F5793D">
        <w:rPr>
          <w:rFonts w:ascii="Arial" w:hAnsi="Arial" w:cs="Arial"/>
        </w:rPr>
        <w:t>do původního stavu oproti dohodnutému harmonogramu zaplatí zhotovitel objednateli smluvní pokutu ve výši</w:t>
      </w:r>
      <w:r w:rsidR="000735AF" w:rsidRPr="00F5793D">
        <w:rPr>
          <w:rFonts w:ascii="Arial" w:hAnsi="Arial" w:cs="Arial"/>
        </w:rPr>
        <w:t xml:space="preserve"> 0,03</w:t>
      </w:r>
      <w:r w:rsidR="003932D1">
        <w:rPr>
          <w:rFonts w:ascii="Arial" w:hAnsi="Arial" w:cs="Arial"/>
        </w:rPr>
        <w:t xml:space="preserve"> </w:t>
      </w:r>
      <w:r w:rsidR="000735AF" w:rsidRPr="00F5793D">
        <w:rPr>
          <w:rFonts w:ascii="Arial" w:hAnsi="Arial" w:cs="Arial"/>
        </w:rPr>
        <w:t>% z celkové ceny díla bez DPH</w:t>
      </w:r>
      <w:r w:rsidRPr="00F5793D">
        <w:rPr>
          <w:rFonts w:ascii="Arial" w:hAnsi="Arial" w:cs="Arial"/>
        </w:rPr>
        <w:t xml:space="preserve"> za každý i započatý den prodlení</w:t>
      </w:r>
      <w:r w:rsidR="004752E1">
        <w:rPr>
          <w:rFonts w:ascii="Arial" w:hAnsi="Arial" w:cs="Arial"/>
        </w:rPr>
        <w:t>.</w:t>
      </w:r>
      <w:r w:rsidR="004752E1" w:rsidRPr="004752E1">
        <w:rPr>
          <w:rFonts w:ascii="Arial" w:hAnsi="Arial" w:cs="Arial"/>
        </w:rPr>
        <w:t xml:space="preserve"> </w:t>
      </w:r>
    </w:p>
    <w:p w14:paraId="47AB50E4" w14:textId="6E55E834" w:rsidR="00502776" w:rsidRPr="00BD0CD3" w:rsidRDefault="00A16AFD" w:rsidP="00BD0CD3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39" w:name="_Hlk18575330"/>
      <w:r w:rsidRPr="00A16AFD">
        <w:rPr>
          <w:rFonts w:ascii="Arial" w:hAnsi="Arial" w:cs="Arial"/>
          <w:lang w:val="x-none"/>
        </w:rPr>
        <w:t>V případech nedodržení povinností zhotovitele, vyplývajících z ustanovení v čl. VIII, odst. 1, čl. IX, odst. 19, čl. XII odst. 4 a 5 a čl. XIII, odst. 5 této smlouvy, se sjednává smluvní pokuta ve výši 0,2% z ceny díla bez DPH (minimálně však 2 500 Kč bez DPH) za každý jednotlivý případ porušení povinnosti zhotovitele. Toto ustanovení o smluvní pokutě neruší právo objednatele na náhradu škody v plném rozsahu, které mu vznikne porušením povinností zhotovitele.</w:t>
      </w:r>
      <w:bookmarkEnd w:id="39"/>
    </w:p>
    <w:p w14:paraId="124B235B" w14:textId="77777777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Všechny výše uvedené smlu</w:t>
      </w:r>
      <w:r w:rsidR="0086088C" w:rsidRPr="00F5793D">
        <w:rPr>
          <w:rFonts w:ascii="Arial" w:hAnsi="Arial" w:cs="Arial"/>
          <w:lang w:val="x-none"/>
        </w:rPr>
        <w:t xml:space="preserve">vní pokuty jsou splatné do </w:t>
      </w:r>
      <w:r w:rsidR="0086088C" w:rsidRPr="00F5793D">
        <w:rPr>
          <w:rFonts w:ascii="Arial" w:hAnsi="Arial" w:cs="Arial"/>
        </w:rPr>
        <w:t>10</w:t>
      </w:r>
      <w:r w:rsidRPr="00F5793D">
        <w:rPr>
          <w:rFonts w:ascii="Arial" w:hAnsi="Arial" w:cs="Arial"/>
          <w:lang w:val="x-none"/>
        </w:rPr>
        <w:t xml:space="preserve"> kalendářních dnů od doručení jejího vyúčtování zhotoviteli. Smluvní pokuty lze uložit opakovaně za každý jednotlivý případ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>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67981C71" w14:textId="77777777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lastRenderedPageBreak/>
        <w:t xml:space="preserve">Bude-li ze strany zhotovitele porušena povinnost, která je stanovena právními předpisy nebo touto smlouvou a objednatel učiní nebo opomene učinit v důsledku porušení takové povinnosti následné činnosti, v jejichž důsledku bude sankcionován ze strany orgánů veřejné správy je zhotovitel povinen tuto částku jako vzniklou škodu objednateli nahradit, pokud nebyla způsobena zcela či zčásti v důsledku jednání či opomenutí objednatele nebo pokud na možné porušení předpisů zhotovitel objednatele předem neupozornil.  </w:t>
      </w:r>
    </w:p>
    <w:p w14:paraId="518818B4" w14:textId="77777777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Žádná ze smluvních stran nemá povinnost nahradit škodu způsobenou porušením svých povinností vy</w:t>
      </w:r>
      <w:r w:rsidR="0086088C" w:rsidRPr="00F5793D">
        <w:rPr>
          <w:rFonts w:ascii="Arial" w:hAnsi="Arial" w:cs="Arial"/>
          <w:lang w:val="x-none"/>
        </w:rPr>
        <w:t xml:space="preserve">plývajících z této </w:t>
      </w:r>
      <w:r w:rsidR="0086088C" w:rsidRPr="00F5793D">
        <w:rPr>
          <w:rFonts w:ascii="Arial" w:hAnsi="Arial" w:cs="Arial"/>
        </w:rPr>
        <w:t>s</w:t>
      </w:r>
      <w:proofErr w:type="spellStart"/>
      <w:r w:rsidRPr="00F5793D">
        <w:rPr>
          <w:rFonts w:ascii="Arial" w:hAnsi="Arial" w:cs="Arial"/>
          <w:lang w:val="x-none"/>
        </w:rPr>
        <w:t>mlouvy</w:t>
      </w:r>
      <w:proofErr w:type="spellEnd"/>
      <w:r w:rsidRPr="00F5793D">
        <w:rPr>
          <w:rFonts w:ascii="Arial" w:hAnsi="Arial" w:cs="Arial"/>
          <w:lang w:val="x-none"/>
        </w:rPr>
        <w:t xml:space="preserve"> a není v prodlení, bránila-li jí v jejich splnění některá z překážek vylučujících povinnost k náhradě škody ve smyslu § 2913 odst. 2 občanského zákoníku.</w:t>
      </w:r>
    </w:p>
    <w:p w14:paraId="6D28A2AE" w14:textId="77777777" w:rsidR="00E73632" w:rsidRPr="00F5793D" w:rsidRDefault="00E73632" w:rsidP="00EF6D19">
      <w:pPr>
        <w:spacing w:line="240" w:lineRule="auto"/>
        <w:jc w:val="center"/>
        <w:rPr>
          <w:rFonts w:ascii="Arial" w:hAnsi="Arial" w:cs="Arial"/>
          <w:b/>
          <w:u w:val="single"/>
        </w:rPr>
      </w:pPr>
    </w:p>
    <w:p w14:paraId="4AF5DFA0" w14:textId="77777777" w:rsidR="005B4750" w:rsidRPr="00F5793D" w:rsidRDefault="003D21B7" w:rsidP="00EF6D19">
      <w:pPr>
        <w:spacing w:line="240" w:lineRule="auto"/>
        <w:jc w:val="center"/>
        <w:rPr>
          <w:rFonts w:ascii="Arial" w:hAnsi="Arial" w:cs="Arial"/>
          <w:b/>
        </w:rPr>
      </w:pPr>
      <w:r w:rsidRPr="00F5793D">
        <w:rPr>
          <w:rFonts w:ascii="Arial" w:hAnsi="Arial" w:cs="Arial"/>
          <w:b/>
          <w:u w:val="single"/>
        </w:rPr>
        <w:t>Čl.</w:t>
      </w:r>
      <w:r w:rsidR="0086088C" w:rsidRPr="00F5793D">
        <w:rPr>
          <w:rFonts w:ascii="Arial" w:hAnsi="Arial" w:cs="Arial"/>
          <w:b/>
          <w:u w:val="single"/>
        </w:rPr>
        <w:t xml:space="preserve"> XIII</w:t>
      </w:r>
      <w:r w:rsidR="00EF6D19" w:rsidRPr="00F5793D">
        <w:rPr>
          <w:rFonts w:ascii="Arial" w:hAnsi="Arial" w:cs="Arial"/>
          <w:b/>
          <w:u w:val="single"/>
        </w:rPr>
        <w:t xml:space="preserve">   </w:t>
      </w:r>
      <w:r w:rsidR="005B4750" w:rsidRPr="00F5793D">
        <w:rPr>
          <w:rFonts w:ascii="Arial" w:hAnsi="Arial" w:cs="Arial"/>
          <w:b/>
          <w:u w:val="single"/>
        </w:rPr>
        <w:t>Ukončení smlouvy</w:t>
      </w:r>
    </w:p>
    <w:p w14:paraId="5590E50D" w14:textId="77777777" w:rsidR="00943F4A" w:rsidRPr="00F5793D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Objednatel si vyhrazuje právo na odstoupení od smlouvy v případě, že zhotovitel bude v prodlení s plněním smlouvy z důvodů na straně zhotovitele delším než 30 kalendářních dnů, nebo pokud bude provádět dílo nekvalitně v rozporu s platnými právními předpisy nebo smlouvou.</w:t>
      </w:r>
    </w:p>
    <w:p w14:paraId="32AFFB17" w14:textId="77777777" w:rsidR="00943F4A" w:rsidRPr="00F5793D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Objednatel je od této smlouvy oprávněn odstoupit bez jakýchkoliv sankcí, pokud mu nebude schválena částka ze státního rozpočtu</w:t>
      </w:r>
      <w:r w:rsidRPr="00F5793D">
        <w:rPr>
          <w:rFonts w:ascii="Arial" w:hAnsi="Arial" w:cs="Arial"/>
        </w:rPr>
        <w:t xml:space="preserve">, </w:t>
      </w:r>
      <w:r w:rsidRPr="00F5793D">
        <w:rPr>
          <w:rFonts w:ascii="Arial" w:hAnsi="Arial" w:cs="Arial"/>
          <w:lang w:val="x-none"/>
        </w:rPr>
        <w:t xml:space="preserve"> která je potřebná k úhradě za plnění poskytované podle této smlouvy</w:t>
      </w:r>
      <w:r w:rsidRPr="00F5793D">
        <w:rPr>
          <w:rFonts w:ascii="Arial" w:hAnsi="Arial" w:cs="Arial"/>
        </w:rPr>
        <w:t>.</w:t>
      </w:r>
      <w:r w:rsidRPr="00F5793D">
        <w:rPr>
          <w:rFonts w:ascii="Arial" w:hAnsi="Arial" w:cs="Arial"/>
          <w:lang w:val="x-none"/>
        </w:rPr>
        <w:t xml:space="preserve"> </w:t>
      </w:r>
    </w:p>
    <w:p w14:paraId="24407341" w14:textId="77777777" w:rsidR="00943F4A" w:rsidRPr="00F5793D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Objednatel je dále oprávněn odstoupit od této smlouvy:</w:t>
      </w:r>
    </w:p>
    <w:p w14:paraId="57924C8B" w14:textId="77777777" w:rsidR="00943F4A" w:rsidRPr="00F5793D" w:rsidRDefault="00943F4A" w:rsidP="00943F4A">
      <w:pPr>
        <w:pStyle w:val="Odstavecseseznamem"/>
        <w:numPr>
          <w:ilvl w:val="1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 případě, že probíhá insolvenční řízení proti majetku zhotovitele, v němž bylo vydáno rozhodnutí o úpadku nebo byl konkurs zrušen proto, že majetek zhotovitele byl zcela nepostačující, nebo zhotovitel vstoupí do likvidace;</w:t>
      </w:r>
    </w:p>
    <w:p w14:paraId="228F58B9" w14:textId="77777777" w:rsidR="00943F4A" w:rsidRPr="00F5793D" w:rsidRDefault="00943F4A" w:rsidP="00943F4A">
      <w:pPr>
        <w:pStyle w:val="Odstavecseseznamem"/>
        <w:numPr>
          <w:ilvl w:val="1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 případě podstatného porušení této smlouvy zhotovitelem, zejména v případě:</w:t>
      </w:r>
    </w:p>
    <w:p w14:paraId="704B7E15" w14:textId="77777777" w:rsidR="00943F4A" w:rsidRPr="00F5793D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prodlení s řádným zahájením prací, předáním dílčího plnění či zhotovením díla, po dobu delší než 30 kalendářních dnů,</w:t>
      </w:r>
    </w:p>
    <w:p w14:paraId="1B30D368" w14:textId="77777777" w:rsidR="00943F4A" w:rsidRPr="00F5793D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prodlení s řádným protokolárním předáním díla delším než 30 kalendářních dnů, </w:t>
      </w:r>
    </w:p>
    <w:p w14:paraId="3B2B0649" w14:textId="77777777" w:rsidR="00943F4A" w:rsidRPr="00F5793D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neoprávněného zastavení či přerušení prací na díle na dobu delší než 15 kalendářních dnů v rozporu s touto smlouvou,</w:t>
      </w:r>
    </w:p>
    <w:p w14:paraId="7C9CFFA0" w14:textId="77777777" w:rsidR="00943F4A" w:rsidRPr="00F5793D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kdy zhotovitel využil k plnění př</w:t>
      </w:r>
      <w:r w:rsidR="008756DA" w:rsidRPr="00F5793D">
        <w:rPr>
          <w:rFonts w:ascii="Arial" w:hAnsi="Arial" w:cs="Arial"/>
          <w:lang w:val="x-none"/>
        </w:rPr>
        <w:t xml:space="preserve">edmětu této smlouvy </w:t>
      </w:r>
      <w:r w:rsidR="008756DA" w:rsidRPr="00F5793D">
        <w:rPr>
          <w:rFonts w:ascii="Arial" w:hAnsi="Arial" w:cs="Arial"/>
        </w:rPr>
        <w:t>podzhotovitel</w:t>
      </w:r>
      <w:r w:rsidRPr="00F5793D">
        <w:rPr>
          <w:rFonts w:ascii="Arial" w:hAnsi="Arial" w:cs="Arial"/>
          <w:lang w:val="x-none"/>
        </w:rPr>
        <w:t xml:space="preserve">e v rozporu s nabídkou zhotovitele v rámci zadávacího řízení na Veřejnou zakázku nebo bez předchozího souhlasu objednatele, </w:t>
      </w:r>
    </w:p>
    <w:p w14:paraId="2E07868D" w14:textId="28B5B6E6" w:rsidR="00943F4A" w:rsidRPr="00F5793D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kdy vyjde najevo, že zhotovitel uvedl v rámci zadávacího řízení nepravdivé či zkreslené informace, které by měly zřejmý vliv na výběr zhotovitele pro uzavření této smlouvy</w:t>
      </w:r>
      <w:r w:rsidR="00B72D8D">
        <w:rPr>
          <w:rFonts w:ascii="Arial" w:hAnsi="Arial" w:cs="Arial"/>
        </w:rPr>
        <w:t>,</w:t>
      </w:r>
    </w:p>
    <w:p w14:paraId="71C19893" w14:textId="77777777" w:rsidR="00943F4A" w:rsidRPr="00F5793D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jiného porušení povinnosti dle této smlouvy, které nebude odstraněno ani v dostatečné přiměřené lhůtě 14 kalendářních dnů.</w:t>
      </w:r>
    </w:p>
    <w:p w14:paraId="2B0738F0" w14:textId="63406B4F" w:rsidR="00943F4A" w:rsidRPr="00F5793D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Odstoupení od</w:t>
      </w:r>
      <w:r w:rsidR="0086088C" w:rsidRPr="00F5793D">
        <w:rPr>
          <w:rFonts w:ascii="Arial" w:hAnsi="Arial" w:cs="Arial"/>
        </w:rPr>
        <w:t xml:space="preserve"> této</w:t>
      </w:r>
      <w:r w:rsidRPr="00F5793D">
        <w:rPr>
          <w:rFonts w:ascii="Arial" w:hAnsi="Arial" w:cs="Arial"/>
          <w:lang w:val="x-none"/>
        </w:rPr>
        <w:t xml:space="preserve"> smlouvy musí být učiněno písemným oznámením o odstoupení od této smlouvy druhé straně, účinky odstoupení nastávají dnem doručení oznámení druhé </w:t>
      </w:r>
      <w:r w:rsidR="0086088C" w:rsidRPr="00F5793D">
        <w:rPr>
          <w:rFonts w:ascii="Arial" w:hAnsi="Arial" w:cs="Arial"/>
        </w:rPr>
        <w:t xml:space="preserve">smluvní </w:t>
      </w:r>
      <w:r w:rsidRPr="00F5793D">
        <w:rPr>
          <w:rFonts w:ascii="Arial" w:hAnsi="Arial" w:cs="Arial"/>
          <w:lang w:val="x-none"/>
        </w:rPr>
        <w:t xml:space="preserve">straně. Odstoupení od </w:t>
      </w:r>
      <w:r w:rsidR="0086088C" w:rsidRPr="00F5793D">
        <w:rPr>
          <w:rFonts w:ascii="Arial" w:hAnsi="Arial" w:cs="Arial"/>
        </w:rPr>
        <w:t xml:space="preserve">této </w:t>
      </w:r>
      <w:r w:rsidRPr="00F5793D">
        <w:rPr>
          <w:rFonts w:ascii="Arial" w:hAnsi="Arial" w:cs="Arial"/>
          <w:lang w:val="x-none"/>
        </w:rPr>
        <w:t xml:space="preserve">smlouvy může být učiněno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i prostřednictvím datové schránky podle zákona č. 300/2008 Sb., o elektronických úkonech a autorizované konverzi dokumentů, ve znění pozdějších předpisů.</w:t>
      </w:r>
    </w:p>
    <w:p w14:paraId="4F201AA4" w14:textId="77777777" w:rsidR="00943F4A" w:rsidRPr="00F5793D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V případě zániku účinnosti </w:t>
      </w:r>
      <w:r w:rsidR="0086088C" w:rsidRPr="00F5793D">
        <w:rPr>
          <w:rFonts w:ascii="Arial" w:hAnsi="Arial" w:cs="Arial"/>
        </w:rPr>
        <w:t xml:space="preserve">této </w:t>
      </w:r>
      <w:r w:rsidRPr="00F5793D">
        <w:rPr>
          <w:rFonts w:ascii="Arial" w:hAnsi="Arial" w:cs="Arial"/>
          <w:lang w:val="x-none"/>
        </w:rPr>
        <w:t xml:space="preserve">smlouvy odstoupením je zhotovitel povinen okamžitě opustit </w:t>
      </w:r>
      <w:r w:rsidR="00CA5587" w:rsidRPr="00F5793D">
        <w:rPr>
          <w:rFonts w:ascii="Arial" w:hAnsi="Arial" w:cs="Arial"/>
        </w:rPr>
        <w:t xml:space="preserve">místo plnění  </w:t>
      </w:r>
      <w:r w:rsidRPr="00F5793D">
        <w:rPr>
          <w:rFonts w:ascii="Arial" w:hAnsi="Arial" w:cs="Arial"/>
          <w:lang w:val="x-none"/>
        </w:rPr>
        <w:t xml:space="preserve">a vyklidit zařízení </w:t>
      </w:r>
      <w:r w:rsidR="00CA5587" w:rsidRPr="00F5793D">
        <w:rPr>
          <w:rFonts w:ascii="Arial" w:hAnsi="Arial" w:cs="Arial"/>
        </w:rPr>
        <w:t xml:space="preserve">místa plnění </w:t>
      </w:r>
      <w:r w:rsidRPr="00F5793D">
        <w:rPr>
          <w:rFonts w:ascii="Arial" w:hAnsi="Arial" w:cs="Arial"/>
          <w:lang w:val="x-none"/>
        </w:rPr>
        <w:t xml:space="preserve">nejpozději do 15 dnů od účinností </w:t>
      </w:r>
      <w:r w:rsidRPr="00F5793D">
        <w:rPr>
          <w:rFonts w:ascii="Arial" w:hAnsi="Arial" w:cs="Arial"/>
          <w:lang w:val="x-none"/>
        </w:rPr>
        <w:lastRenderedPageBreak/>
        <w:t xml:space="preserve">odstoupení, nedohodnou-li se strany jinak. Zhotovitel je v takovém případě povinen učinit veškerá potřebná opatření k tomu, aby zabránil vzniku škody hrozící objednateli v důsledku ukončení činností zhotovitele a o těchto opatřeních objednatele bezprostředně informovat. V opačném případě odpovídá zhotovitel za škodu způsobenou v důsledku porušení této povinnosti. Objednatel se zavazuje převzít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 xml:space="preserve">a zhotovitel se zavazuje předat dosud provedené práce i nedokončené dodávky do 5 kalendářních dnů ode dne účinnosti odstoupení od této smlouvy. O takovém předání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 xml:space="preserve">a převzetí bude pořízen oběma stranami zápis s náležitostmi protokolu o předání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a převzetí díla, tj. bude v něm podrobně popsán stav rozpracovanosti díla, provedeno jeho ohodnocení, vymezeny vady a nedodělky a sjednán způsob jejich odstranění. Objednatel má v případě odstoupení od této smlouvy i u odstranitelných vad právo požadovat slevu z ceny, namísto odstranění takových vad.</w:t>
      </w:r>
    </w:p>
    <w:p w14:paraId="1DAADC0C" w14:textId="77777777" w:rsidR="00943F4A" w:rsidRPr="00F5793D" w:rsidRDefault="0086088C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 xml:space="preserve">Objednatel je oprávněn tuto </w:t>
      </w:r>
      <w:r w:rsidRPr="00F5793D">
        <w:rPr>
          <w:rFonts w:ascii="Arial" w:hAnsi="Arial" w:cs="Arial"/>
        </w:rPr>
        <w:t>s</w:t>
      </w:r>
      <w:proofErr w:type="spellStart"/>
      <w:r w:rsidR="00943F4A" w:rsidRPr="00F5793D">
        <w:rPr>
          <w:rFonts w:ascii="Arial" w:hAnsi="Arial" w:cs="Arial"/>
          <w:lang w:val="x-none"/>
        </w:rPr>
        <w:t>mlouvu</w:t>
      </w:r>
      <w:proofErr w:type="spellEnd"/>
      <w:r w:rsidR="00943F4A" w:rsidRPr="00F5793D">
        <w:rPr>
          <w:rFonts w:ascii="Arial" w:hAnsi="Arial" w:cs="Arial"/>
          <w:lang w:val="x-none"/>
        </w:rPr>
        <w:t xml:space="preserve"> vypovědět i bez uvedení důvodu na základě písemné výpovědi. Výpovědní </w:t>
      </w:r>
      <w:r w:rsidR="00943F4A" w:rsidRPr="00F5793D">
        <w:rPr>
          <w:rFonts w:ascii="Arial" w:hAnsi="Arial" w:cs="Arial"/>
        </w:rPr>
        <w:t>doba</w:t>
      </w:r>
      <w:r w:rsidR="00943F4A" w:rsidRPr="00F5793D">
        <w:rPr>
          <w:rFonts w:ascii="Arial" w:hAnsi="Arial" w:cs="Arial"/>
          <w:lang w:val="x-none"/>
        </w:rPr>
        <w:t xml:space="preserve"> činí 1 kalendářní měsíc a počíná běžet od prvního </w:t>
      </w:r>
      <w:r w:rsidR="00F8737C" w:rsidRPr="00F5793D">
        <w:rPr>
          <w:rFonts w:ascii="Arial" w:hAnsi="Arial" w:cs="Arial"/>
        </w:rPr>
        <w:t xml:space="preserve">dne </w:t>
      </w:r>
      <w:r w:rsidR="00943F4A" w:rsidRPr="00F5793D">
        <w:rPr>
          <w:rFonts w:ascii="Arial" w:hAnsi="Arial" w:cs="Arial"/>
          <w:lang w:val="x-none"/>
        </w:rPr>
        <w:t>kalendářního měsíce následujícího po doručení výpovědi druhé straně.</w:t>
      </w:r>
    </w:p>
    <w:p w14:paraId="3EC8835D" w14:textId="2CCE79CB" w:rsidR="00943F4A" w:rsidRDefault="00943F4A" w:rsidP="00943F4A">
      <w:pPr>
        <w:jc w:val="both"/>
        <w:rPr>
          <w:ins w:id="40" w:author="Kuchtíčková Lucie Ing." w:date="2021-05-28T15:42:00Z"/>
          <w:rFonts w:ascii="Arial" w:hAnsi="Arial" w:cs="Arial"/>
        </w:rPr>
      </w:pPr>
    </w:p>
    <w:p w14:paraId="082327B5" w14:textId="77777777" w:rsidR="00DF5FD6" w:rsidRPr="00F5793D" w:rsidRDefault="00DF5FD6" w:rsidP="00943F4A">
      <w:pPr>
        <w:jc w:val="both"/>
        <w:rPr>
          <w:rFonts w:ascii="Arial" w:hAnsi="Arial" w:cs="Arial"/>
        </w:rPr>
      </w:pPr>
    </w:p>
    <w:p w14:paraId="2D6459CF" w14:textId="77777777" w:rsidR="00943F4A" w:rsidRPr="00F5793D" w:rsidRDefault="00EF6D19" w:rsidP="00EF6D19">
      <w:pPr>
        <w:spacing w:line="240" w:lineRule="auto"/>
        <w:jc w:val="center"/>
        <w:rPr>
          <w:rFonts w:ascii="Arial" w:hAnsi="Arial" w:cs="Arial"/>
          <w:b/>
          <w:u w:val="single"/>
        </w:rPr>
      </w:pPr>
      <w:proofErr w:type="spellStart"/>
      <w:r w:rsidRPr="00F5793D">
        <w:rPr>
          <w:rFonts w:ascii="Arial" w:hAnsi="Arial" w:cs="Arial"/>
          <w:b/>
          <w:u w:val="single"/>
        </w:rPr>
        <w:t>Čl.X</w:t>
      </w:r>
      <w:r w:rsidR="0086088C" w:rsidRPr="00F5793D">
        <w:rPr>
          <w:rFonts w:ascii="Arial" w:hAnsi="Arial" w:cs="Arial"/>
          <w:b/>
          <w:u w:val="single"/>
        </w:rPr>
        <w:t>I</w:t>
      </w:r>
      <w:r w:rsidRPr="00F5793D">
        <w:rPr>
          <w:rFonts w:ascii="Arial" w:hAnsi="Arial" w:cs="Arial"/>
          <w:b/>
          <w:u w:val="single"/>
        </w:rPr>
        <w:t>V</w:t>
      </w:r>
      <w:proofErr w:type="spellEnd"/>
      <w:r w:rsidRPr="00F5793D">
        <w:rPr>
          <w:rFonts w:ascii="Arial" w:hAnsi="Arial" w:cs="Arial"/>
          <w:b/>
          <w:u w:val="single"/>
        </w:rPr>
        <w:t xml:space="preserve">   </w:t>
      </w:r>
      <w:r w:rsidR="00943F4A" w:rsidRPr="00F5793D">
        <w:rPr>
          <w:rFonts w:ascii="Arial" w:hAnsi="Arial" w:cs="Arial"/>
          <w:b/>
          <w:u w:val="single"/>
          <w:lang w:val="x-none"/>
        </w:rPr>
        <w:t>Povinnost mlčenlivosti a ochrana informací</w:t>
      </w:r>
    </w:p>
    <w:p w14:paraId="7DD61790" w14:textId="77777777" w:rsidR="00943F4A" w:rsidRPr="00F5793D" w:rsidRDefault="00943F4A" w:rsidP="00EF6D1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se zavazuje během plnění této smlouvy i po ukončení její účinnosti zachovávat mlčenlivost o všech skutečnostech, které se dozví od objednatele v souvislosti s jejím plněním, a to zejména ohledně veškerých informací, dokumentů nebo materiálů dodaných objednatelem nebo od objednatele přijatých v jakékoli formě, především ohledně obchodního tajemství ve smyslu § 504 občanského zákoníku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a důvěrných informací ve smyslu § 1730 občanského zákoníku (dále jen „Důvěrné informace“). Tím není dotčena možnost zhotovitele uvádět činnost podle této smlouvy jako svou referenci ve svých nabídkách v zákonem stanoveném rozsahu, popřípadě rozsahu stanoveném zadavatelem či organizátorem konkrétního výběrového nebo zadávacího řízení.</w:t>
      </w:r>
    </w:p>
    <w:p w14:paraId="1952E674" w14:textId="77777777" w:rsidR="00943F4A" w:rsidRPr="00F5793D" w:rsidRDefault="00943F4A" w:rsidP="00EF6D1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se zavazuje věnovat Důvěrným informacím stejnou ochranu, péči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a pozornost, jakou věnuje svým vlastním důvěrným informacím a zavazuje se, že bez výslovného písemného souhlasu objednatele zejména Důvěrné informace nesdělí, neposkytne nebo neumožní získat Důvěrné informace žádné třetí osobě ani subjektu.</w:t>
      </w:r>
    </w:p>
    <w:p w14:paraId="1C5F9C6D" w14:textId="4DBE7272" w:rsidR="00943F4A" w:rsidRPr="00F5793D" w:rsidRDefault="00943F4A" w:rsidP="00EF6D1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se zavazuje, že pokud v souvislosti s realizací této smlouvy při plnění svých povinností přijdou jeho pověření zaměstnanci do styku s osobními nebo citlivými údaji ve smyslu  </w:t>
      </w:r>
      <w:r w:rsidR="00824CE2" w:rsidRPr="00824CE2">
        <w:rPr>
          <w:rFonts w:ascii="Arial" w:hAnsi="Arial" w:cs="Arial"/>
          <w:lang w:val="x-none"/>
        </w:rPr>
        <w:t>nařízení Evropského parlamentu a Rady EU 2016/679 („GDPR“) a zákona č. 110/2019 Sb., o zpracování osobních údajů</w:t>
      </w:r>
      <w:r w:rsidR="00B72D8D">
        <w:rPr>
          <w:rFonts w:ascii="Arial" w:hAnsi="Arial" w:cs="Arial"/>
        </w:rPr>
        <w:t>,</w:t>
      </w:r>
      <w:r w:rsidRPr="00F5793D">
        <w:rPr>
          <w:rFonts w:ascii="Arial" w:hAnsi="Arial" w:cs="Arial"/>
          <w:lang w:val="x-none"/>
        </w:rPr>
        <w:t xml:space="preserve"> učiní veškerá opatření, aby nedošlo k neoprávněnému nebo nahodilému přístupu k těmto údajům, k jejich změně, zničení či ztrátě, neoprávněným přenosům, k jejich jinému neoprávněnému zpracování, jakož aby i jinak neporušil tento zákon. Zhotovitel nese plnou odpovědnost a právní důsledky za případné porušení zákona z jeho strany.  </w:t>
      </w:r>
    </w:p>
    <w:p w14:paraId="0731F46E" w14:textId="7C6DAC54" w:rsidR="006B54C6" w:rsidRPr="007218FB" w:rsidRDefault="00943F4A" w:rsidP="001216DB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se zavazuje uhradit objednateli či třetí straně, kterou porušením povinnosti mlčenlivosti nebo jiné své povinnosti v tomto článku uvedené poškodí, veškeré škody tímto porušením způsobené. Povinnosti zhotovitele vyplývající z ustanovení příslušných právních předpisů o ochraně utajovaných informací nejsou ustanoveními tohoto článku dotčeny.  </w:t>
      </w:r>
    </w:p>
    <w:p w14:paraId="2CBB000E" w14:textId="77777777" w:rsidR="00050E94" w:rsidRPr="00F5793D" w:rsidRDefault="00050E94" w:rsidP="00050E94">
      <w:pPr>
        <w:pStyle w:val="Odstavecseseznamem"/>
        <w:jc w:val="both"/>
        <w:rPr>
          <w:rFonts w:ascii="Arial" w:hAnsi="Arial" w:cs="Arial"/>
          <w:lang w:val="x-none"/>
        </w:rPr>
      </w:pPr>
    </w:p>
    <w:p w14:paraId="1CFDD4BB" w14:textId="74EBDA09" w:rsidR="00943F4A" w:rsidRPr="00F5793D" w:rsidRDefault="0086088C" w:rsidP="00EF6D19">
      <w:pPr>
        <w:jc w:val="center"/>
        <w:rPr>
          <w:rFonts w:ascii="Arial" w:hAnsi="Arial" w:cs="Arial"/>
          <w:b/>
          <w:u w:val="single"/>
          <w:lang w:val="x-none"/>
        </w:rPr>
      </w:pPr>
      <w:r w:rsidRPr="00F5793D">
        <w:rPr>
          <w:rFonts w:ascii="Arial" w:hAnsi="Arial" w:cs="Arial"/>
          <w:b/>
          <w:u w:val="single"/>
        </w:rPr>
        <w:t>Čl. XV</w:t>
      </w:r>
      <w:r w:rsidR="00EF6D19" w:rsidRPr="00F5793D">
        <w:rPr>
          <w:rFonts w:ascii="Arial" w:hAnsi="Arial" w:cs="Arial"/>
          <w:b/>
          <w:u w:val="single"/>
        </w:rPr>
        <w:t xml:space="preserve"> </w:t>
      </w:r>
      <w:r w:rsidR="00943F4A" w:rsidRPr="00F5793D">
        <w:rPr>
          <w:rFonts w:ascii="Arial" w:hAnsi="Arial" w:cs="Arial"/>
          <w:b/>
          <w:u w:val="single"/>
          <w:lang w:val="x-none"/>
        </w:rPr>
        <w:t>Zvláštní ujednání</w:t>
      </w:r>
    </w:p>
    <w:p w14:paraId="50D6D3E3" w14:textId="21EBFA3E" w:rsidR="00943F4A" w:rsidRPr="00F5793D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Realizace díla, termíny zahájení a dokončení díla, jsou závislé na výši finančních prostředků přidělených objednateli ze státního rozpočtu na investice pro příslušný kalendářní  rok</w:t>
      </w:r>
      <w:r w:rsidRPr="00F5793D">
        <w:rPr>
          <w:rFonts w:ascii="Arial" w:hAnsi="Arial" w:cs="Arial"/>
        </w:rPr>
        <w:t xml:space="preserve">, </w:t>
      </w:r>
      <w:r w:rsidRPr="00F5793D">
        <w:rPr>
          <w:rFonts w:ascii="Arial" w:hAnsi="Arial" w:cs="Arial"/>
          <w:lang w:val="x-none"/>
        </w:rPr>
        <w:t xml:space="preserve">tímto však není dotčeno ustanovení § </w:t>
      </w:r>
      <w:r w:rsidR="00A923F6" w:rsidRPr="00F5793D">
        <w:rPr>
          <w:rFonts w:ascii="Arial" w:hAnsi="Arial" w:cs="Arial"/>
        </w:rPr>
        <w:t>222 odst. 1 ZZVZ</w:t>
      </w:r>
      <w:r w:rsidRPr="00F5793D">
        <w:rPr>
          <w:rFonts w:ascii="Arial" w:hAnsi="Arial" w:cs="Arial"/>
          <w:lang w:val="x-none"/>
        </w:rPr>
        <w:t xml:space="preserve">. </w:t>
      </w:r>
    </w:p>
    <w:p w14:paraId="5C8B9004" w14:textId="77777777" w:rsidR="00943F4A" w:rsidRPr="00F5793D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Pověří-li zhotovitel proved</w:t>
      </w:r>
      <w:r w:rsidR="00E73632" w:rsidRPr="00F5793D">
        <w:rPr>
          <w:rFonts w:ascii="Arial" w:hAnsi="Arial" w:cs="Arial"/>
          <w:lang w:val="x-none"/>
        </w:rPr>
        <w:t>ením části díla jinou osobu (</w:t>
      </w:r>
      <w:r w:rsidR="00E73632" w:rsidRPr="00F5793D">
        <w:rPr>
          <w:rFonts w:ascii="Arial" w:hAnsi="Arial" w:cs="Arial"/>
        </w:rPr>
        <w:t>podzhotovitele</w:t>
      </w:r>
      <w:r w:rsidRPr="00F5793D">
        <w:rPr>
          <w:rFonts w:ascii="Arial" w:hAnsi="Arial" w:cs="Arial"/>
          <w:lang w:val="x-none"/>
        </w:rPr>
        <w:t xml:space="preserve">), má zhotovitel odpovědnost, jako by dílo prováděl sám. </w:t>
      </w:r>
    </w:p>
    <w:p w14:paraId="7120E083" w14:textId="3F4ED979" w:rsidR="00943F4A" w:rsidRPr="00F5793D" w:rsidRDefault="00E73632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 xml:space="preserve">Plnění </w:t>
      </w:r>
      <w:r w:rsidR="00A923F6" w:rsidRPr="00F5793D">
        <w:rPr>
          <w:rFonts w:ascii="Arial" w:hAnsi="Arial" w:cs="Arial"/>
        </w:rPr>
        <w:t>pod</w:t>
      </w:r>
      <w:r w:rsidRPr="00F5793D">
        <w:rPr>
          <w:rFonts w:ascii="Arial" w:hAnsi="Arial" w:cs="Arial"/>
        </w:rPr>
        <w:t xml:space="preserve">dodávkou nad rámec </w:t>
      </w:r>
      <w:r w:rsidR="00423C70" w:rsidRPr="00F5793D">
        <w:rPr>
          <w:rFonts w:ascii="Arial" w:hAnsi="Arial" w:cs="Arial"/>
        </w:rPr>
        <w:t>uvedený</w:t>
      </w:r>
      <w:r w:rsidR="00943F4A" w:rsidRPr="00F5793D">
        <w:rPr>
          <w:rFonts w:ascii="Arial" w:hAnsi="Arial" w:cs="Arial"/>
        </w:rPr>
        <w:t xml:space="preserve"> v nabídce zhotovitele na veřejnou zakázku, která je předmětem této smlouvy, musí být předem s objednatelem projednáno, odsouhlaseno. </w:t>
      </w:r>
      <w:r w:rsidR="00943F4A" w:rsidRPr="00F5793D">
        <w:rPr>
          <w:rFonts w:ascii="Arial" w:hAnsi="Arial" w:cs="Arial"/>
          <w:lang w:val="x-none"/>
        </w:rPr>
        <w:t xml:space="preserve">Zhotovitel je povinen ve všech </w:t>
      </w:r>
      <w:proofErr w:type="spellStart"/>
      <w:r w:rsidR="00597BAF" w:rsidRPr="00F5793D">
        <w:rPr>
          <w:rFonts w:ascii="Arial" w:hAnsi="Arial" w:cs="Arial"/>
          <w:lang w:val="x-none"/>
        </w:rPr>
        <w:t>podzhotovitel</w:t>
      </w:r>
      <w:r w:rsidR="00943F4A" w:rsidRPr="00F5793D">
        <w:rPr>
          <w:rFonts w:ascii="Arial" w:hAnsi="Arial" w:cs="Arial"/>
          <w:lang w:val="x-none"/>
        </w:rPr>
        <w:t>ských</w:t>
      </w:r>
      <w:proofErr w:type="spellEnd"/>
      <w:r w:rsidR="00943F4A" w:rsidRPr="00F5793D">
        <w:rPr>
          <w:rFonts w:ascii="Arial" w:hAnsi="Arial" w:cs="Arial"/>
          <w:lang w:val="x-none"/>
        </w:rPr>
        <w:t xml:space="preserve"> smlouvách zajistit závazek </w:t>
      </w:r>
      <w:r w:rsidR="00597BAF" w:rsidRPr="00F5793D">
        <w:rPr>
          <w:rFonts w:ascii="Arial" w:hAnsi="Arial" w:cs="Arial"/>
          <w:lang w:val="x-none"/>
        </w:rPr>
        <w:t>podzhotovitel</w:t>
      </w:r>
      <w:r w:rsidR="00943F4A" w:rsidRPr="00F5793D">
        <w:rPr>
          <w:rFonts w:ascii="Arial" w:hAnsi="Arial" w:cs="Arial"/>
          <w:lang w:val="x-none"/>
        </w:rPr>
        <w:t>ů poskytnout subjektům provádějícím audit a kont</w:t>
      </w:r>
      <w:r w:rsidR="003D21B7" w:rsidRPr="00F5793D">
        <w:rPr>
          <w:rFonts w:ascii="Arial" w:hAnsi="Arial" w:cs="Arial"/>
          <w:lang w:val="x-none"/>
        </w:rPr>
        <w:t>rolu</w:t>
      </w:r>
      <w:r w:rsidR="00943F4A" w:rsidRPr="00F5793D">
        <w:rPr>
          <w:rFonts w:ascii="Arial" w:hAnsi="Arial" w:cs="Arial"/>
          <w:lang w:val="x-none"/>
        </w:rPr>
        <w:t xml:space="preserve">, nezbytné informace týkající se </w:t>
      </w:r>
      <w:proofErr w:type="spellStart"/>
      <w:r w:rsidR="00597BAF" w:rsidRPr="00F5793D">
        <w:rPr>
          <w:rFonts w:ascii="Arial" w:hAnsi="Arial" w:cs="Arial"/>
          <w:lang w:val="x-none"/>
        </w:rPr>
        <w:t>podzhotovitel</w:t>
      </w:r>
      <w:r w:rsidR="00943F4A" w:rsidRPr="00F5793D">
        <w:rPr>
          <w:rFonts w:ascii="Arial" w:hAnsi="Arial" w:cs="Arial"/>
          <w:lang w:val="x-none"/>
        </w:rPr>
        <w:t>ských</w:t>
      </w:r>
      <w:proofErr w:type="spellEnd"/>
      <w:r w:rsidR="00943F4A" w:rsidRPr="00F5793D">
        <w:rPr>
          <w:rFonts w:ascii="Arial" w:hAnsi="Arial" w:cs="Arial"/>
          <w:lang w:val="x-none"/>
        </w:rPr>
        <w:t xml:space="preserve"> činností. V případě porušení tohoto ustanovení není objednatel povinen uhradit práce provedené </w:t>
      </w:r>
      <w:r w:rsidR="00597BAF" w:rsidRPr="00F5793D">
        <w:rPr>
          <w:rFonts w:ascii="Arial" w:hAnsi="Arial" w:cs="Arial"/>
          <w:lang w:val="x-none"/>
        </w:rPr>
        <w:t>podzhotovitel</w:t>
      </w:r>
      <w:r w:rsidR="00943F4A" w:rsidRPr="00F5793D">
        <w:rPr>
          <w:rFonts w:ascii="Arial" w:hAnsi="Arial" w:cs="Arial"/>
          <w:lang w:val="x-none"/>
        </w:rPr>
        <w:t>em.</w:t>
      </w:r>
    </w:p>
    <w:p w14:paraId="1551F37C" w14:textId="2E1DDFDE" w:rsidR="00943F4A" w:rsidRPr="00F5793D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Každá změna </w:t>
      </w:r>
      <w:r w:rsidR="00597BAF" w:rsidRPr="00F5793D">
        <w:rPr>
          <w:rFonts w:ascii="Arial" w:hAnsi="Arial" w:cs="Arial"/>
          <w:lang w:val="x-none"/>
        </w:rPr>
        <w:t>podzhotovitel</w:t>
      </w:r>
      <w:r w:rsidRPr="00F5793D">
        <w:rPr>
          <w:rFonts w:ascii="Arial" w:hAnsi="Arial" w:cs="Arial"/>
          <w:lang w:val="x-none"/>
        </w:rPr>
        <w:t xml:space="preserve">e musí být předem s objednatelem projednána </w:t>
      </w:r>
      <w:r w:rsidR="00A16AF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 xml:space="preserve">a odsouhlasena. </w:t>
      </w:r>
    </w:p>
    <w:p w14:paraId="03F69320" w14:textId="4BF7D013" w:rsidR="00943F4A" w:rsidRPr="00F5793D" w:rsidRDefault="00E73632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Ke změně </w:t>
      </w:r>
      <w:r w:rsidRPr="00F5793D">
        <w:rPr>
          <w:rFonts w:ascii="Arial" w:hAnsi="Arial" w:cs="Arial"/>
        </w:rPr>
        <w:t>podzhotovitelů</w:t>
      </w:r>
      <w:r w:rsidR="00943F4A" w:rsidRPr="00F5793D">
        <w:rPr>
          <w:rFonts w:ascii="Arial" w:hAnsi="Arial" w:cs="Arial"/>
          <w:lang w:val="x-none"/>
        </w:rPr>
        <w:t xml:space="preserve"> či dalších osob, jejichž prostřednictvím zhotovitel prokazoval jakoukoliv část kvalifikace v zadávacím řízení vedoucí k uzavření této smlouvy, je zhotovitel oprávněn po písemném odsouhlasení ze strany objednatele a za předpokladu</w:t>
      </w:r>
      <w:r w:rsidRPr="00F5793D">
        <w:rPr>
          <w:rFonts w:ascii="Arial" w:hAnsi="Arial" w:cs="Arial"/>
          <w:lang w:val="x-none"/>
        </w:rPr>
        <w:t xml:space="preserve">, že každý náhradní </w:t>
      </w:r>
      <w:r w:rsidRPr="00F5793D">
        <w:rPr>
          <w:rFonts w:ascii="Arial" w:hAnsi="Arial" w:cs="Arial"/>
        </w:rPr>
        <w:t>podzhotovitel</w:t>
      </w:r>
      <w:r w:rsidR="00943F4A" w:rsidRPr="00F5793D">
        <w:rPr>
          <w:rFonts w:ascii="Arial" w:hAnsi="Arial" w:cs="Arial"/>
          <w:lang w:val="x-none"/>
        </w:rPr>
        <w:t xml:space="preserve"> či osoba bude splňovat požadovanou část kvalifikace jako </w:t>
      </w:r>
      <w:r w:rsidR="00597BAF" w:rsidRPr="00F5793D">
        <w:rPr>
          <w:rFonts w:ascii="Arial" w:hAnsi="Arial" w:cs="Arial"/>
          <w:lang w:val="x-none"/>
        </w:rPr>
        <w:t>podzhotovitel</w:t>
      </w:r>
      <w:r w:rsidR="00943F4A" w:rsidRPr="00F5793D">
        <w:rPr>
          <w:rFonts w:ascii="Arial" w:hAnsi="Arial" w:cs="Arial"/>
          <w:lang w:val="x-none"/>
        </w:rPr>
        <w:t xml:space="preserve"> či osoba předchozí, a to ve stejném nebo větším rozsahu.</w:t>
      </w:r>
      <w:r w:rsidR="00922B4E" w:rsidRPr="00F5793D">
        <w:rPr>
          <w:rFonts w:ascii="Arial" w:hAnsi="Arial" w:cs="Arial"/>
        </w:rPr>
        <w:t xml:space="preserve"> Nový podzhotovitel musí splňovat kvalifikaci minimálně v rozsahu, v jakém byla prokázána v zadávacím řízení</w:t>
      </w:r>
      <w:r w:rsidR="00B72D8D">
        <w:rPr>
          <w:rFonts w:ascii="Arial" w:hAnsi="Arial" w:cs="Arial"/>
        </w:rPr>
        <w:t>.</w:t>
      </w:r>
    </w:p>
    <w:p w14:paraId="2576D325" w14:textId="3CA929F6" w:rsidR="00943F4A" w:rsidRPr="00F5793D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Přerušení provádění díla mohou provést zástupci objednatele i z</w:t>
      </w:r>
      <w:r w:rsidR="00E73632" w:rsidRPr="00F5793D">
        <w:rPr>
          <w:rFonts w:ascii="Arial" w:hAnsi="Arial" w:cs="Arial"/>
          <w:lang w:val="x-none"/>
        </w:rPr>
        <w:t>hotovitele oprávnění podep</w:t>
      </w:r>
      <w:r w:rsidR="00E73632" w:rsidRPr="00F5793D">
        <w:rPr>
          <w:rFonts w:ascii="Arial" w:hAnsi="Arial" w:cs="Arial"/>
        </w:rPr>
        <w:t>sat tuto</w:t>
      </w:r>
      <w:r w:rsidRPr="00F5793D">
        <w:rPr>
          <w:rFonts w:ascii="Arial" w:hAnsi="Arial" w:cs="Arial"/>
          <w:lang w:val="x-none"/>
        </w:rPr>
        <w:t xml:space="preserve"> smlouvu</w:t>
      </w:r>
      <w:r w:rsidR="00E73632" w:rsidRPr="00F5793D">
        <w:rPr>
          <w:rFonts w:ascii="Arial" w:hAnsi="Arial" w:cs="Arial"/>
        </w:rPr>
        <w:t xml:space="preserve"> a její dodatky</w:t>
      </w:r>
      <w:r w:rsidRPr="00F5793D">
        <w:rPr>
          <w:rFonts w:ascii="Arial" w:hAnsi="Arial" w:cs="Arial"/>
          <w:lang w:val="x-none"/>
        </w:rPr>
        <w:t>. Důsledky přerušení provádění díla se řídí příslušnými ustanoveními občanského zákoníku.</w:t>
      </w:r>
    </w:p>
    <w:p w14:paraId="5A8F05D6" w14:textId="1BAEFB1D" w:rsidR="00943F4A" w:rsidRPr="00F5793D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bookmarkStart w:id="41" w:name="_Ref376434278"/>
      <w:r w:rsidRPr="00F5793D">
        <w:rPr>
          <w:rFonts w:ascii="Arial" w:hAnsi="Arial" w:cs="Arial"/>
          <w:lang w:val="x-none"/>
        </w:rPr>
        <w:t xml:space="preserve">V případě, že objednatel převede řádně zhotovené a převzaté dílo na další subjekt, je zhotovitel povinen ve vztahu k tomuto dalšímu subjektu plnit veškeré závazky, které pro něj z této smlouvy vyplývají, zejména závazky týkající se záruční doby, záruky na jakost a uplatnění a odstranění vad díla. Zhotovitel tímto souhlasí s přechodem uvedených práv objednatele na nového vlastníka </w:t>
      </w:r>
      <w:r w:rsidR="00110471" w:rsidRPr="00F5793D">
        <w:rPr>
          <w:rFonts w:ascii="Arial" w:hAnsi="Arial" w:cs="Arial"/>
        </w:rPr>
        <w:t>díla</w:t>
      </w:r>
      <w:r w:rsidRPr="00F5793D">
        <w:rPr>
          <w:rFonts w:ascii="Arial" w:hAnsi="Arial" w:cs="Arial"/>
          <w:lang w:val="x-none"/>
        </w:rPr>
        <w:t>.</w:t>
      </w:r>
      <w:bookmarkEnd w:id="41"/>
    </w:p>
    <w:p w14:paraId="3BDFC2F3" w14:textId="77777777" w:rsidR="00943F4A" w:rsidRPr="00F5793D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>S</w:t>
      </w:r>
      <w:r w:rsidR="007E03E7" w:rsidRPr="00F5793D">
        <w:rPr>
          <w:rFonts w:ascii="Arial" w:hAnsi="Arial" w:cs="Arial"/>
          <w:lang w:val="x-none"/>
        </w:rPr>
        <w:t xml:space="preserve"> výjimkou předchozího </w:t>
      </w:r>
      <w:r w:rsidRPr="00F5793D">
        <w:rPr>
          <w:rFonts w:ascii="Arial" w:hAnsi="Arial" w:cs="Arial"/>
          <w:lang w:val="x-none"/>
        </w:rPr>
        <w:t>je možnost postoupení pohledávek, práv či povinností z</w:t>
      </w:r>
      <w:r w:rsidR="00E73632" w:rsidRPr="00F5793D">
        <w:rPr>
          <w:rFonts w:ascii="Arial" w:hAnsi="Arial" w:cs="Arial"/>
        </w:rPr>
        <w:t xml:space="preserve"> této</w:t>
      </w:r>
      <w:r w:rsidRPr="00F5793D">
        <w:rPr>
          <w:rFonts w:ascii="Arial" w:hAnsi="Arial" w:cs="Arial"/>
          <w:lang w:val="x-none"/>
        </w:rPr>
        <w:t xml:space="preserve"> smlouvy na třetí stranu vyloučena, pokud se smluvní strany písemně nedohodnou jinak</w:t>
      </w:r>
      <w:r w:rsidRPr="00F5793D">
        <w:rPr>
          <w:rFonts w:ascii="Arial" w:hAnsi="Arial" w:cs="Arial"/>
        </w:rPr>
        <w:t>.</w:t>
      </w:r>
    </w:p>
    <w:p w14:paraId="1246C6D0" w14:textId="7CF63CD2" w:rsidR="00943F4A" w:rsidRPr="00F5793D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</w:t>
      </w:r>
      <w:r w:rsidR="00B72D8D">
        <w:rPr>
          <w:rFonts w:ascii="Arial" w:hAnsi="Arial" w:cs="Arial"/>
        </w:rPr>
        <w:t>.</w:t>
      </w:r>
    </w:p>
    <w:p w14:paraId="5005F3BF" w14:textId="2A016BF5" w:rsidR="00943F4A" w:rsidRPr="007218FB" w:rsidRDefault="00943F4A" w:rsidP="007218FB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Vyskytnou-li se události, které jedné nebo oběma smluvním stranám částečně nebo úplně znemožní plnění jejich povinností podle této smlouvy, jsou povinn</w:t>
      </w:r>
      <w:r w:rsidR="00D1443A" w:rsidRPr="00F5793D">
        <w:rPr>
          <w:rFonts w:ascii="Arial" w:hAnsi="Arial" w:cs="Arial"/>
        </w:rPr>
        <w:t>y</w:t>
      </w:r>
      <w:r w:rsidRPr="00F5793D">
        <w:rPr>
          <w:rFonts w:ascii="Arial" w:hAnsi="Arial" w:cs="Arial"/>
        </w:rPr>
        <w:t xml:space="preserve"> se o tomto bez zbytečného odkladu informovat a společně podniknout kroky k jejich překonání. Nesplnění této povinnosti zakládá právo na náhradu škody pro stranu, která se porušení </w:t>
      </w:r>
      <w:r w:rsidR="00E73632" w:rsidRPr="00F5793D">
        <w:rPr>
          <w:rFonts w:ascii="Arial" w:hAnsi="Arial" w:cs="Arial"/>
        </w:rPr>
        <w:t xml:space="preserve">této </w:t>
      </w:r>
      <w:r w:rsidRPr="00F5793D">
        <w:rPr>
          <w:rFonts w:ascii="Arial" w:hAnsi="Arial" w:cs="Arial"/>
        </w:rPr>
        <w:t>smlouvy v tomto bodě nedopustila.</w:t>
      </w:r>
    </w:p>
    <w:p w14:paraId="0F64B9B6" w14:textId="7497633B" w:rsidR="00943F4A" w:rsidRPr="00F5793D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bCs/>
          <w:lang w:val="en-US"/>
        </w:rPr>
      </w:pPr>
      <w:r w:rsidRPr="00F5793D">
        <w:rPr>
          <w:rFonts w:ascii="Arial" w:hAnsi="Arial" w:cs="Arial"/>
          <w:bCs/>
          <w:lang w:val="en-US"/>
        </w:rPr>
        <w:t xml:space="preserve">Na </w:t>
      </w:r>
      <w:proofErr w:type="spellStart"/>
      <w:r w:rsidRPr="00F5793D">
        <w:rPr>
          <w:rFonts w:ascii="Arial" w:hAnsi="Arial" w:cs="Arial"/>
          <w:bCs/>
          <w:lang w:val="en-US"/>
        </w:rPr>
        <w:t>provedení</w:t>
      </w:r>
      <w:proofErr w:type="spellEnd"/>
      <w:r w:rsidRPr="00F5793D">
        <w:rPr>
          <w:rFonts w:ascii="Arial" w:hAnsi="Arial" w:cs="Arial"/>
          <w:bCs/>
          <w:lang w:val="en-US"/>
        </w:rPr>
        <w:t xml:space="preserve"> </w:t>
      </w:r>
      <w:proofErr w:type="spellStart"/>
      <w:r w:rsidRPr="00F5793D">
        <w:rPr>
          <w:rFonts w:ascii="Arial" w:hAnsi="Arial" w:cs="Arial"/>
          <w:bCs/>
          <w:lang w:val="en-US"/>
        </w:rPr>
        <w:t>díla</w:t>
      </w:r>
      <w:proofErr w:type="spellEnd"/>
      <w:r w:rsidRPr="00F5793D">
        <w:rPr>
          <w:rFonts w:ascii="Arial" w:hAnsi="Arial" w:cs="Arial"/>
          <w:bCs/>
          <w:lang w:val="en-US"/>
        </w:rPr>
        <w:t xml:space="preserve"> se </w:t>
      </w:r>
      <w:proofErr w:type="spellStart"/>
      <w:r w:rsidRPr="00F5793D">
        <w:rPr>
          <w:rFonts w:ascii="Arial" w:hAnsi="Arial" w:cs="Arial"/>
          <w:bCs/>
          <w:highlight w:val="yellow"/>
          <w:lang w:val="en-US"/>
        </w:rPr>
        <w:t>bude</w:t>
      </w:r>
      <w:proofErr w:type="spellEnd"/>
      <w:r w:rsidRPr="00F5793D">
        <w:rPr>
          <w:rFonts w:ascii="Arial" w:hAnsi="Arial" w:cs="Arial"/>
          <w:bCs/>
          <w:highlight w:val="yellow"/>
          <w:lang w:val="en-US"/>
        </w:rPr>
        <w:t>/</w:t>
      </w:r>
      <w:proofErr w:type="spellStart"/>
      <w:r w:rsidRPr="00F5793D">
        <w:rPr>
          <w:rFonts w:ascii="Arial" w:hAnsi="Arial" w:cs="Arial"/>
          <w:bCs/>
          <w:highlight w:val="yellow"/>
          <w:lang w:val="en-US"/>
        </w:rPr>
        <w:t>nebude</w:t>
      </w:r>
      <w:proofErr w:type="spellEnd"/>
      <w:r w:rsidRPr="00F5793D">
        <w:rPr>
          <w:rFonts w:ascii="Arial" w:hAnsi="Arial" w:cs="Arial"/>
          <w:bCs/>
          <w:lang w:val="en-US"/>
        </w:rPr>
        <w:t xml:space="preserve"> </w:t>
      </w:r>
      <w:proofErr w:type="spellStart"/>
      <w:r w:rsidRPr="00F5793D">
        <w:rPr>
          <w:rFonts w:ascii="Arial" w:hAnsi="Arial" w:cs="Arial"/>
          <w:bCs/>
          <w:lang w:val="en-US"/>
        </w:rPr>
        <w:t>podílet</w:t>
      </w:r>
      <w:proofErr w:type="spellEnd"/>
      <w:r w:rsidR="00E73632" w:rsidRPr="00F5793D">
        <w:rPr>
          <w:rFonts w:ascii="Arial" w:hAnsi="Arial" w:cs="Arial"/>
          <w:bCs/>
          <w:lang w:val="en-US"/>
        </w:rPr>
        <w:t xml:space="preserve"> </w:t>
      </w:r>
      <w:proofErr w:type="spellStart"/>
      <w:r w:rsidR="00E73632" w:rsidRPr="00F5793D">
        <w:rPr>
          <w:rFonts w:ascii="Arial" w:hAnsi="Arial" w:cs="Arial"/>
          <w:bCs/>
          <w:lang w:val="en-US"/>
        </w:rPr>
        <w:t>pod</w:t>
      </w:r>
      <w:r w:rsidRPr="00F5793D">
        <w:rPr>
          <w:rFonts w:ascii="Arial" w:hAnsi="Arial" w:cs="Arial"/>
          <w:bCs/>
          <w:lang w:val="en-US"/>
        </w:rPr>
        <w:t>zhotovitel</w:t>
      </w:r>
      <w:proofErr w:type="spellEnd"/>
      <w:r w:rsidRPr="00F5793D">
        <w:rPr>
          <w:rFonts w:ascii="Arial" w:hAnsi="Arial" w:cs="Arial"/>
          <w:bCs/>
          <w:lang w:val="en-US"/>
        </w:rPr>
        <w:t xml:space="preserve"> </w:t>
      </w:r>
      <w:proofErr w:type="spellStart"/>
      <w:r w:rsidRPr="00F5793D">
        <w:rPr>
          <w:rFonts w:ascii="Arial" w:hAnsi="Arial" w:cs="Arial"/>
          <w:bCs/>
          <w:lang w:val="en-US"/>
        </w:rPr>
        <w:t>z</w:t>
      </w:r>
      <w:r w:rsidR="00E73632" w:rsidRPr="00F5793D">
        <w:rPr>
          <w:rFonts w:ascii="Arial" w:hAnsi="Arial" w:cs="Arial"/>
          <w:bCs/>
          <w:lang w:val="en-US"/>
        </w:rPr>
        <w:t>hotovitele</w:t>
      </w:r>
      <w:proofErr w:type="spellEnd"/>
      <w:r w:rsidR="00E73632" w:rsidRPr="00F5793D">
        <w:rPr>
          <w:rFonts w:ascii="Arial" w:hAnsi="Arial" w:cs="Arial"/>
          <w:bCs/>
          <w:lang w:val="en-US"/>
        </w:rPr>
        <w:t xml:space="preserve">. V </w:t>
      </w:r>
      <w:proofErr w:type="spellStart"/>
      <w:r w:rsidR="00E73632" w:rsidRPr="00F5793D">
        <w:rPr>
          <w:rFonts w:ascii="Arial" w:hAnsi="Arial" w:cs="Arial"/>
          <w:bCs/>
          <w:lang w:val="en-US"/>
        </w:rPr>
        <w:t>případě</w:t>
      </w:r>
      <w:proofErr w:type="spellEnd"/>
      <w:r w:rsidR="00E73632" w:rsidRPr="00F5793D">
        <w:rPr>
          <w:rFonts w:ascii="Arial" w:hAnsi="Arial" w:cs="Arial"/>
          <w:bCs/>
          <w:lang w:val="en-US"/>
        </w:rPr>
        <w:t xml:space="preserve">, </w:t>
      </w:r>
      <w:proofErr w:type="spellStart"/>
      <w:r w:rsidR="00E73632" w:rsidRPr="00F5793D">
        <w:rPr>
          <w:rFonts w:ascii="Arial" w:hAnsi="Arial" w:cs="Arial"/>
          <w:bCs/>
          <w:lang w:val="en-US"/>
        </w:rPr>
        <w:t>že</w:t>
      </w:r>
      <w:proofErr w:type="spellEnd"/>
      <w:r w:rsidR="00E73632" w:rsidRPr="00F5793D">
        <w:rPr>
          <w:rFonts w:ascii="Arial" w:hAnsi="Arial" w:cs="Arial"/>
          <w:bCs/>
          <w:lang w:val="en-US"/>
        </w:rPr>
        <w:t xml:space="preserve"> se </w:t>
      </w:r>
      <w:proofErr w:type="spellStart"/>
      <w:r w:rsidR="00E73632" w:rsidRPr="00F5793D">
        <w:rPr>
          <w:rFonts w:ascii="Arial" w:hAnsi="Arial" w:cs="Arial"/>
          <w:bCs/>
          <w:lang w:val="en-US"/>
        </w:rPr>
        <w:t>pod</w:t>
      </w:r>
      <w:r w:rsidRPr="00F5793D">
        <w:rPr>
          <w:rFonts w:ascii="Arial" w:hAnsi="Arial" w:cs="Arial"/>
          <w:bCs/>
          <w:lang w:val="en-US"/>
        </w:rPr>
        <w:t>zhotovitel</w:t>
      </w:r>
      <w:proofErr w:type="spellEnd"/>
      <w:r w:rsidRPr="00F5793D">
        <w:rPr>
          <w:rFonts w:ascii="Arial" w:hAnsi="Arial" w:cs="Arial"/>
          <w:bCs/>
          <w:lang w:val="en-US"/>
        </w:rPr>
        <w:t xml:space="preserve"> </w:t>
      </w:r>
      <w:proofErr w:type="spellStart"/>
      <w:r w:rsidRPr="00F5793D">
        <w:rPr>
          <w:rFonts w:ascii="Arial" w:hAnsi="Arial" w:cs="Arial"/>
          <w:bCs/>
          <w:lang w:val="en-US"/>
        </w:rPr>
        <w:t>bude</w:t>
      </w:r>
      <w:proofErr w:type="spellEnd"/>
      <w:r w:rsidRPr="00F5793D">
        <w:rPr>
          <w:rFonts w:ascii="Arial" w:hAnsi="Arial" w:cs="Arial"/>
          <w:bCs/>
          <w:lang w:val="en-US"/>
        </w:rPr>
        <w:t xml:space="preserve"> </w:t>
      </w:r>
      <w:proofErr w:type="spellStart"/>
      <w:r w:rsidRPr="00F5793D">
        <w:rPr>
          <w:rFonts w:ascii="Arial" w:hAnsi="Arial" w:cs="Arial"/>
          <w:bCs/>
          <w:lang w:val="en-US"/>
        </w:rPr>
        <w:t>podílet</w:t>
      </w:r>
      <w:proofErr w:type="spellEnd"/>
      <w:r w:rsidRPr="00F5793D">
        <w:rPr>
          <w:rFonts w:ascii="Arial" w:hAnsi="Arial" w:cs="Arial"/>
          <w:bCs/>
          <w:lang w:val="en-US"/>
        </w:rPr>
        <w:t xml:space="preserve"> </w:t>
      </w:r>
      <w:proofErr w:type="spellStart"/>
      <w:r w:rsidRPr="00F5793D">
        <w:rPr>
          <w:rFonts w:ascii="Arial" w:hAnsi="Arial" w:cs="Arial"/>
          <w:bCs/>
          <w:lang w:val="en-US"/>
        </w:rPr>
        <w:t>na</w:t>
      </w:r>
      <w:proofErr w:type="spellEnd"/>
      <w:r w:rsidRPr="00F5793D">
        <w:rPr>
          <w:rFonts w:ascii="Arial" w:hAnsi="Arial" w:cs="Arial"/>
          <w:bCs/>
          <w:lang w:val="en-US"/>
        </w:rPr>
        <w:t xml:space="preserve"> </w:t>
      </w:r>
      <w:proofErr w:type="spellStart"/>
      <w:r w:rsidRPr="00F5793D">
        <w:rPr>
          <w:rFonts w:ascii="Arial" w:hAnsi="Arial" w:cs="Arial"/>
          <w:bCs/>
          <w:lang w:val="en-US"/>
        </w:rPr>
        <w:t>provedení</w:t>
      </w:r>
      <w:proofErr w:type="spellEnd"/>
      <w:r w:rsidRPr="00F5793D">
        <w:rPr>
          <w:rFonts w:ascii="Arial" w:hAnsi="Arial" w:cs="Arial"/>
          <w:bCs/>
          <w:lang w:val="en-US"/>
        </w:rPr>
        <w:t xml:space="preserve"> </w:t>
      </w:r>
      <w:proofErr w:type="spellStart"/>
      <w:r w:rsidRPr="00F5793D">
        <w:rPr>
          <w:rFonts w:ascii="Arial" w:hAnsi="Arial" w:cs="Arial"/>
          <w:bCs/>
          <w:lang w:val="en-US"/>
        </w:rPr>
        <w:t>díla</w:t>
      </w:r>
      <w:proofErr w:type="spellEnd"/>
      <w:r w:rsidRPr="00F5793D">
        <w:rPr>
          <w:rFonts w:ascii="Arial" w:hAnsi="Arial" w:cs="Arial"/>
          <w:bCs/>
          <w:lang w:val="en-US"/>
        </w:rPr>
        <w:t xml:space="preserve">, </w:t>
      </w:r>
      <w:proofErr w:type="spellStart"/>
      <w:r w:rsidRPr="00F5793D">
        <w:rPr>
          <w:rFonts w:ascii="Arial" w:hAnsi="Arial" w:cs="Arial"/>
          <w:bCs/>
          <w:lang w:val="en-US"/>
        </w:rPr>
        <w:t>tak</w:t>
      </w:r>
      <w:proofErr w:type="spellEnd"/>
      <w:r w:rsidRPr="00F5793D">
        <w:rPr>
          <w:rFonts w:ascii="Arial" w:hAnsi="Arial" w:cs="Arial"/>
          <w:bCs/>
          <w:lang w:val="en-US"/>
        </w:rPr>
        <w:t xml:space="preserve"> </w:t>
      </w:r>
      <w:proofErr w:type="spellStart"/>
      <w:r w:rsidRPr="00F5793D">
        <w:rPr>
          <w:rFonts w:ascii="Arial" w:hAnsi="Arial" w:cs="Arial"/>
          <w:bCs/>
          <w:lang w:val="en-US"/>
        </w:rPr>
        <w:t>nebude</w:t>
      </w:r>
      <w:proofErr w:type="spellEnd"/>
      <w:r w:rsidRPr="00F5793D">
        <w:rPr>
          <w:rFonts w:ascii="Arial" w:hAnsi="Arial" w:cs="Arial"/>
          <w:bCs/>
          <w:lang w:val="en-US"/>
        </w:rPr>
        <w:t xml:space="preserve"> </w:t>
      </w:r>
      <w:proofErr w:type="spellStart"/>
      <w:r w:rsidRPr="00F5793D">
        <w:rPr>
          <w:rFonts w:ascii="Arial" w:hAnsi="Arial" w:cs="Arial"/>
          <w:bCs/>
          <w:lang w:val="en-US"/>
        </w:rPr>
        <w:t>plněna</w:t>
      </w:r>
      <w:proofErr w:type="spellEnd"/>
      <w:r w:rsidRPr="00F5793D">
        <w:rPr>
          <w:rFonts w:ascii="Arial" w:hAnsi="Arial" w:cs="Arial"/>
          <w:bCs/>
          <w:lang w:val="en-US"/>
        </w:rPr>
        <w:t xml:space="preserve"> </w:t>
      </w:r>
      <w:proofErr w:type="spellStart"/>
      <w:r w:rsidR="00F8737C" w:rsidRPr="00F5793D">
        <w:rPr>
          <w:rFonts w:ascii="Arial" w:hAnsi="Arial" w:cs="Arial"/>
          <w:bCs/>
          <w:lang w:val="en-US"/>
        </w:rPr>
        <w:t>podzhotovitelem</w:t>
      </w:r>
      <w:proofErr w:type="spellEnd"/>
      <w:r w:rsidR="00F8737C" w:rsidRPr="00F5793D">
        <w:rPr>
          <w:rFonts w:ascii="Arial" w:hAnsi="Arial" w:cs="Arial"/>
          <w:bCs/>
          <w:lang w:val="en-US"/>
        </w:rPr>
        <w:t xml:space="preserve"> </w:t>
      </w:r>
      <w:proofErr w:type="spellStart"/>
      <w:r w:rsidRPr="00F5793D">
        <w:rPr>
          <w:rFonts w:ascii="Arial" w:hAnsi="Arial" w:cs="Arial"/>
          <w:bCs/>
          <w:lang w:val="en-US"/>
        </w:rPr>
        <w:lastRenderedPageBreak/>
        <w:t>následující</w:t>
      </w:r>
      <w:proofErr w:type="spellEnd"/>
      <w:r w:rsidRPr="00F5793D">
        <w:rPr>
          <w:rFonts w:ascii="Arial" w:hAnsi="Arial" w:cs="Arial"/>
          <w:bCs/>
          <w:lang w:val="en-US"/>
        </w:rPr>
        <w:t xml:space="preserve"> </w:t>
      </w:r>
      <w:proofErr w:type="spellStart"/>
      <w:r w:rsidRPr="00F5793D">
        <w:rPr>
          <w:rFonts w:ascii="Arial" w:hAnsi="Arial" w:cs="Arial"/>
          <w:bCs/>
          <w:lang w:val="en-US"/>
        </w:rPr>
        <w:t>část</w:t>
      </w:r>
      <w:proofErr w:type="spellEnd"/>
      <w:r w:rsidRPr="00F5793D">
        <w:rPr>
          <w:rFonts w:ascii="Arial" w:hAnsi="Arial" w:cs="Arial"/>
          <w:bCs/>
          <w:lang w:val="en-US"/>
        </w:rPr>
        <w:t xml:space="preserve"> </w:t>
      </w:r>
      <w:proofErr w:type="spellStart"/>
      <w:r w:rsidRPr="00F5793D">
        <w:rPr>
          <w:rFonts w:ascii="Arial" w:hAnsi="Arial" w:cs="Arial"/>
          <w:bCs/>
          <w:lang w:val="en-US"/>
        </w:rPr>
        <w:t>díla</w:t>
      </w:r>
      <w:proofErr w:type="spellEnd"/>
      <w:r w:rsidRPr="00F5793D">
        <w:rPr>
          <w:rFonts w:ascii="Arial" w:hAnsi="Arial" w:cs="Arial"/>
          <w:bCs/>
          <w:lang w:val="en-US"/>
        </w:rPr>
        <w:t xml:space="preserve"> </w:t>
      </w:r>
      <w:proofErr w:type="spellStart"/>
      <w:r w:rsidRPr="00F5793D">
        <w:rPr>
          <w:rFonts w:ascii="Arial" w:hAnsi="Arial" w:cs="Arial"/>
          <w:bCs/>
          <w:lang w:val="en-US"/>
        </w:rPr>
        <w:t>týkající</w:t>
      </w:r>
      <w:proofErr w:type="spellEnd"/>
      <w:r w:rsidRPr="00F5793D">
        <w:rPr>
          <w:rFonts w:ascii="Arial" w:hAnsi="Arial" w:cs="Arial"/>
          <w:bCs/>
          <w:lang w:val="en-US"/>
        </w:rPr>
        <w:t xml:space="preserve"> se </w:t>
      </w:r>
      <w:proofErr w:type="spellStart"/>
      <w:r w:rsidRPr="00F5793D">
        <w:rPr>
          <w:rFonts w:ascii="Arial" w:hAnsi="Arial" w:cs="Arial"/>
          <w:bCs/>
          <w:lang w:val="en-US"/>
        </w:rPr>
        <w:t>níže</w:t>
      </w:r>
      <w:proofErr w:type="spellEnd"/>
      <w:r w:rsidRPr="00F5793D">
        <w:rPr>
          <w:rFonts w:ascii="Arial" w:hAnsi="Arial" w:cs="Arial"/>
          <w:bCs/>
          <w:lang w:val="en-US"/>
        </w:rPr>
        <w:t xml:space="preserve"> </w:t>
      </w:r>
      <w:proofErr w:type="spellStart"/>
      <w:r w:rsidRPr="00F5793D">
        <w:rPr>
          <w:rFonts w:ascii="Arial" w:hAnsi="Arial" w:cs="Arial"/>
          <w:bCs/>
          <w:lang w:val="en-US"/>
        </w:rPr>
        <w:t>uvedených</w:t>
      </w:r>
      <w:proofErr w:type="spellEnd"/>
      <w:r w:rsidRPr="00F5793D">
        <w:rPr>
          <w:rFonts w:ascii="Arial" w:hAnsi="Arial" w:cs="Arial"/>
          <w:bCs/>
          <w:lang w:val="en-US"/>
        </w:rPr>
        <w:t xml:space="preserve"> </w:t>
      </w:r>
      <w:proofErr w:type="spellStart"/>
      <w:r w:rsidRPr="00F5793D">
        <w:rPr>
          <w:rFonts w:ascii="Arial" w:hAnsi="Arial" w:cs="Arial"/>
          <w:bCs/>
          <w:lang w:val="en-US"/>
        </w:rPr>
        <w:t>položek</w:t>
      </w:r>
      <w:proofErr w:type="spellEnd"/>
      <w:r w:rsidRPr="00F5793D">
        <w:rPr>
          <w:rFonts w:ascii="Arial" w:hAnsi="Arial" w:cs="Arial"/>
          <w:bCs/>
          <w:lang w:val="en-US"/>
        </w:rPr>
        <w:t xml:space="preserve"> v </w:t>
      </w:r>
      <w:proofErr w:type="spellStart"/>
      <w:r w:rsidRPr="00F5793D">
        <w:rPr>
          <w:rFonts w:ascii="Arial" w:hAnsi="Arial" w:cs="Arial"/>
          <w:bCs/>
          <w:lang w:val="en-US"/>
        </w:rPr>
        <w:t>soupisu</w:t>
      </w:r>
      <w:proofErr w:type="spellEnd"/>
      <w:r w:rsidRPr="00F5793D">
        <w:rPr>
          <w:rFonts w:ascii="Arial" w:hAnsi="Arial" w:cs="Arial"/>
          <w:bCs/>
          <w:lang w:val="en-US"/>
        </w:rPr>
        <w:t xml:space="preserve"> </w:t>
      </w:r>
      <w:proofErr w:type="spellStart"/>
      <w:r w:rsidRPr="00F5793D">
        <w:rPr>
          <w:rFonts w:ascii="Arial" w:hAnsi="Arial" w:cs="Arial"/>
          <w:bCs/>
          <w:lang w:val="en-US"/>
        </w:rPr>
        <w:t>prací</w:t>
      </w:r>
      <w:proofErr w:type="spellEnd"/>
      <w:r w:rsidR="006411A4">
        <w:rPr>
          <w:rFonts w:ascii="Arial" w:hAnsi="Arial" w:cs="Arial"/>
          <w:bCs/>
          <w:lang w:val="en-US"/>
        </w:rPr>
        <w:t xml:space="preserve"> (</w:t>
      </w:r>
      <w:proofErr w:type="spellStart"/>
      <w:r w:rsidR="006411A4">
        <w:rPr>
          <w:rFonts w:ascii="Arial" w:hAnsi="Arial" w:cs="Arial"/>
          <w:bCs/>
          <w:lang w:val="en-US"/>
        </w:rPr>
        <w:t>omezení</w:t>
      </w:r>
      <w:proofErr w:type="spellEnd"/>
      <w:r w:rsidR="006411A4">
        <w:rPr>
          <w:rFonts w:ascii="Arial" w:hAnsi="Arial" w:cs="Arial"/>
          <w:bCs/>
          <w:lang w:val="en-US"/>
        </w:rPr>
        <w:t xml:space="preserve"> </w:t>
      </w:r>
      <w:proofErr w:type="spellStart"/>
      <w:r w:rsidR="006411A4">
        <w:rPr>
          <w:rFonts w:ascii="Arial" w:hAnsi="Arial" w:cs="Arial"/>
          <w:bCs/>
          <w:lang w:val="en-US"/>
        </w:rPr>
        <w:t>poddodávek</w:t>
      </w:r>
      <w:proofErr w:type="spellEnd"/>
      <w:r w:rsidR="006411A4">
        <w:rPr>
          <w:rFonts w:ascii="Arial" w:hAnsi="Arial" w:cs="Arial"/>
          <w:bCs/>
          <w:lang w:val="en-US"/>
        </w:rPr>
        <w:t xml:space="preserve"> se </w:t>
      </w:r>
      <w:proofErr w:type="spellStart"/>
      <w:proofErr w:type="gramStart"/>
      <w:r w:rsidR="006411A4">
        <w:rPr>
          <w:rFonts w:ascii="Arial" w:hAnsi="Arial" w:cs="Arial"/>
          <w:bCs/>
          <w:lang w:val="en-US"/>
        </w:rPr>
        <w:t>týká</w:t>
      </w:r>
      <w:proofErr w:type="spellEnd"/>
      <w:r w:rsidR="006411A4">
        <w:rPr>
          <w:rFonts w:ascii="Arial" w:hAnsi="Arial" w:cs="Arial"/>
          <w:bCs/>
          <w:lang w:val="en-US"/>
        </w:rPr>
        <w:t xml:space="preserve">  </w:t>
      </w:r>
      <w:proofErr w:type="spellStart"/>
      <w:r w:rsidR="006411A4">
        <w:rPr>
          <w:rFonts w:ascii="Arial" w:hAnsi="Arial" w:cs="Arial"/>
          <w:bCs/>
          <w:lang w:val="en-US"/>
        </w:rPr>
        <w:t>pouze</w:t>
      </w:r>
      <w:proofErr w:type="spellEnd"/>
      <w:proofErr w:type="gramEnd"/>
      <w:r w:rsidR="006411A4">
        <w:rPr>
          <w:rFonts w:ascii="Arial" w:hAnsi="Arial" w:cs="Arial"/>
          <w:bCs/>
          <w:lang w:val="en-US"/>
        </w:rPr>
        <w:t xml:space="preserve"> </w:t>
      </w:r>
      <w:proofErr w:type="spellStart"/>
      <w:r w:rsidR="006411A4">
        <w:rPr>
          <w:rFonts w:ascii="Arial" w:hAnsi="Arial" w:cs="Arial"/>
          <w:bCs/>
          <w:lang w:val="en-US"/>
        </w:rPr>
        <w:t>práce</w:t>
      </w:r>
      <w:proofErr w:type="spellEnd"/>
      <w:r w:rsidR="006411A4">
        <w:rPr>
          <w:rFonts w:ascii="Arial" w:hAnsi="Arial" w:cs="Arial"/>
          <w:bCs/>
          <w:lang w:val="en-US"/>
        </w:rPr>
        <w:t xml:space="preserve"> ne </w:t>
      </w:r>
      <w:proofErr w:type="spellStart"/>
      <w:r w:rsidR="006411A4">
        <w:rPr>
          <w:rFonts w:ascii="Arial" w:hAnsi="Arial" w:cs="Arial"/>
          <w:bCs/>
          <w:lang w:val="en-US"/>
        </w:rPr>
        <w:t>materiálu</w:t>
      </w:r>
      <w:proofErr w:type="spellEnd"/>
      <w:r w:rsidR="006411A4">
        <w:rPr>
          <w:rFonts w:ascii="Arial" w:hAnsi="Arial" w:cs="Arial"/>
          <w:bCs/>
          <w:lang w:val="en-US"/>
        </w:rPr>
        <w:t>)</w:t>
      </w:r>
      <w:r w:rsidRPr="00F5793D">
        <w:rPr>
          <w:rFonts w:ascii="Arial" w:hAnsi="Arial" w:cs="Arial"/>
          <w:bCs/>
          <w:lang w:val="en-US"/>
        </w:rPr>
        <w:t>:</w:t>
      </w:r>
      <w:r w:rsidR="00922B4E" w:rsidRPr="00F5793D">
        <w:rPr>
          <w:rFonts w:ascii="Arial" w:hAnsi="Arial" w:cs="Arial"/>
          <w:bCs/>
          <w:lang w:val="en-US"/>
        </w:rPr>
        <w:t xml:space="preserve"> </w:t>
      </w:r>
      <w:r w:rsidR="00BD0CD3" w:rsidRPr="00BD0CD3">
        <w:rPr>
          <w:rFonts w:ascii="Arial" w:hAnsi="Arial" w:cs="Arial"/>
          <w:b/>
          <w:bCs/>
          <w:highlight w:val="yellow"/>
        </w:rPr>
        <w:t xml:space="preserve"> </w:t>
      </w:r>
    </w:p>
    <w:p w14:paraId="61324FEC" w14:textId="52FD3C19" w:rsidR="00943F4A" w:rsidRDefault="00943F4A" w:rsidP="00943F4A">
      <w:pPr>
        <w:rPr>
          <w:rFonts w:ascii="Arial" w:hAnsi="Arial" w:cs="Arial"/>
          <w:bCs/>
          <w:i/>
          <w:lang w:val="en-US"/>
        </w:rPr>
      </w:pPr>
      <w:r w:rsidRPr="00F5793D">
        <w:rPr>
          <w:rFonts w:ascii="Arial" w:hAnsi="Arial" w:cs="Arial"/>
          <w:bCs/>
          <w:i/>
          <w:lang w:val="en-US"/>
        </w:rPr>
        <w:t xml:space="preserve">            </w:t>
      </w:r>
      <w:proofErr w:type="spellStart"/>
      <w:r w:rsidRPr="00F5793D">
        <w:rPr>
          <w:rFonts w:ascii="Arial" w:hAnsi="Arial" w:cs="Arial"/>
          <w:bCs/>
          <w:i/>
          <w:lang w:val="en-US"/>
        </w:rPr>
        <w:t>Číslo</w:t>
      </w:r>
      <w:proofErr w:type="spellEnd"/>
      <w:r w:rsidRPr="00F5793D">
        <w:rPr>
          <w:rFonts w:ascii="Arial" w:hAnsi="Arial" w:cs="Arial"/>
          <w:bCs/>
          <w:i/>
          <w:lang w:val="en-US"/>
        </w:rPr>
        <w:t xml:space="preserve"> </w:t>
      </w:r>
      <w:proofErr w:type="spellStart"/>
      <w:r w:rsidRPr="00F5793D">
        <w:rPr>
          <w:rFonts w:ascii="Arial" w:hAnsi="Arial" w:cs="Arial"/>
          <w:bCs/>
          <w:i/>
          <w:lang w:val="en-US"/>
        </w:rPr>
        <w:t>položky</w:t>
      </w:r>
      <w:proofErr w:type="spellEnd"/>
      <w:r w:rsidRPr="00F5793D">
        <w:rPr>
          <w:rFonts w:ascii="Arial" w:hAnsi="Arial" w:cs="Arial"/>
          <w:bCs/>
          <w:i/>
          <w:lang w:val="en-US"/>
        </w:rPr>
        <w:t xml:space="preserve">                           </w:t>
      </w:r>
      <w:proofErr w:type="spellStart"/>
      <w:r w:rsidRPr="00F5793D">
        <w:rPr>
          <w:rFonts w:ascii="Arial" w:hAnsi="Arial" w:cs="Arial"/>
          <w:bCs/>
          <w:i/>
          <w:lang w:val="en-US"/>
        </w:rPr>
        <w:t>Název</w:t>
      </w:r>
      <w:proofErr w:type="spellEnd"/>
      <w:r w:rsidRPr="00F5793D">
        <w:rPr>
          <w:rFonts w:ascii="Arial" w:hAnsi="Arial" w:cs="Arial"/>
          <w:bCs/>
          <w:i/>
          <w:lang w:val="en-US"/>
        </w:rPr>
        <w:t xml:space="preserve"> </w:t>
      </w:r>
      <w:proofErr w:type="spellStart"/>
      <w:r w:rsidRPr="00F5793D">
        <w:rPr>
          <w:rFonts w:ascii="Arial" w:hAnsi="Arial" w:cs="Arial"/>
          <w:bCs/>
          <w:i/>
          <w:lang w:val="en-US"/>
        </w:rPr>
        <w:t>položky</w:t>
      </w:r>
      <w:proofErr w:type="spellEnd"/>
    </w:p>
    <w:tbl>
      <w:tblPr>
        <w:tblW w:w="6900" w:type="dxa"/>
        <w:tblInd w:w="7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400"/>
        <w:gridCol w:w="1540"/>
        <w:gridCol w:w="4580"/>
      </w:tblGrid>
      <w:tr w:rsidR="00DF5FD6" w:rsidRPr="00DF5FD6" w14:paraId="556CDDBE" w14:textId="77777777" w:rsidTr="00DF5FD6">
        <w:trPr>
          <w:trHeight w:val="484"/>
        </w:trPr>
        <w:tc>
          <w:tcPr>
            <w:tcW w:w="3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46A0FBB" w14:textId="77777777" w:rsidR="00DF5FD6" w:rsidRPr="00DF5FD6" w:rsidRDefault="00DF5FD6" w:rsidP="00DF5FD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DF5FD6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15</w:t>
            </w:r>
          </w:p>
        </w:tc>
        <w:tc>
          <w:tcPr>
            <w:tcW w:w="40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3EA5A44" w14:textId="77777777" w:rsidR="00DF5FD6" w:rsidRPr="00DF5FD6" w:rsidRDefault="00DF5FD6" w:rsidP="00DF5FD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DF5FD6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K</w:t>
            </w:r>
          </w:p>
        </w:tc>
        <w:tc>
          <w:tcPr>
            <w:tcW w:w="154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095BAAB" w14:textId="77777777" w:rsidR="00DF5FD6" w:rsidRPr="00DF5FD6" w:rsidRDefault="00DF5FD6" w:rsidP="00DF5FD6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DF5FD6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184102111</w:t>
            </w:r>
          </w:p>
        </w:tc>
        <w:tc>
          <w:tcPr>
            <w:tcW w:w="45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B271566" w14:textId="77777777" w:rsidR="00DF5FD6" w:rsidRPr="00DF5FD6" w:rsidRDefault="00DF5FD6" w:rsidP="00DF5FD6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DF5FD6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Výsadba dřeviny s balem D do 0,2 m do jamky se zalitím v rovině a svahu do 1:5</w:t>
            </w:r>
          </w:p>
        </w:tc>
      </w:tr>
      <w:tr w:rsidR="00DF5FD6" w:rsidRPr="00DF5FD6" w14:paraId="2F62869A" w14:textId="77777777" w:rsidTr="00DF5FD6">
        <w:trPr>
          <w:trHeight w:val="58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3AD3F" w14:textId="77777777" w:rsidR="00DF5FD6" w:rsidRPr="00DF5FD6" w:rsidRDefault="00DF5FD6" w:rsidP="00DF5FD6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A20F3" w14:textId="77777777" w:rsidR="00DF5FD6" w:rsidRPr="00DF5FD6" w:rsidRDefault="00DF5FD6" w:rsidP="00DF5FD6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DF5FD6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PP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F0D08" w14:textId="77777777" w:rsidR="00DF5FD6" w:rsidRPr="00DF5FD6" w:rsidRDefault="00DF5FD6" w:rsidP="00DF5FD6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D39E08" w14:textId="77777777" w:rsidR="00DF5FD6" w:rsidRPr="00DF5FD6" w:rsidRDefault="00DF5FD6" w:rsidP="00DF5FD6">
            <w:pPr>
              <w:spacing w:after="0" w:line="240" w:lineRule="auto"/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</w:pPr>
            <w:r w:rsidRPr="00DF5FD6"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  <w:t xml:space="preserve">Výsadba dřeviny s balem do předem vyhloubené jamky se </w:t>
            </w:r>
            <w:proofErr w:type="gramStart"/>
            <w:r w:rsidRPr="00DF5FD6"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  <w:t>zalitím  v</w:t>
            </w:r>
            <w:proofErr w:type="gramEnd"/>
            <w:r w:rsidRPr="00DF5FD6"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  <w:t xml:space="preserve"> rovině nebo na svahu do 1:5, při průměru balu přes 100 do 200 mm</w:t>
            </w:r>
          </w:p>
        </w:tc>
      </w:tr>
      <w:tr w:rsidR="00DF5FD6" w:rsidRPr="00DF5FD6" w14:paraId="52FE89D1" w14:textId="77777777" w:rsidTr="00DF5FD6">
        <w:trPr>
          <w:trHeight w:val="45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298C9" w14:textId="77777777" w:rsidR="00DF5FD6" w:rsidRPr="00DF5FD6" w:rsidRDefault="00DF5FD6" w:rsidP="00DF5FD6">
            <w:pPr>
              <w:spacing w:after="0" w:line="240" w:lineRule="auto"/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C44DE" w14:textId="77777777" w:rsidR="00DF5FD6" w:rsidRPr="00DF5FD6" w:rsidRDefault="00DF5FD6" w:rsidP="00DF5FD6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DF5FD6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VV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AB737" w14:textId="77777777" w:rsidR="00DF5FD6" w:rsidRPr="00DF5FD6" w:rsidRDefault="00DF5FD6" w:rsidP="00DF5FD6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C38628" w14:textId="77777777" w:rsidR="00DF5FD6" w:rsidRPr="00DF5FD6" w:rsidRDefault="00DF5FD6" w:rsidP="00DF5FD6">
            <w:pPr>
              <w:spacing w:after="0" w:line="240" w:lineRule="auto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  <w:r w:rsidRPr="00DF5FD6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>"stromy listnaté do skupin; keře a stromovité keře" 1500+870</w:t>
            </w:r>
          </w:p>
        </w:tc>
      </w:tr>
      <w:tr w:rsidR="00DF5FD6" w:rsidRPr="00DF5FD6" w14:paraId="139E24A7" w14:textId="77777777" w:rsidTr="00DF5FD6">
        <w:trPr>
          <w:trHeight w:val="484"/>
        </w:trPr>
        <w:tc>
          <w:tcPr>
            <w:tcW w:w="3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9F9F63D" w14:textId="77777777" w:rsidR="00DF5FD6" w:rsidRPr="00DF5FD6" w:rsidRDefault="00DF5FD6" w:rsidP="00DF5FD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DF5FD6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16</w:t>
            </w:r>
          </w:p>
        </w:tc>
        <w:tc>
          <w:tcPr>
            <w:tcW w:w="40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568376F" w14:textId="77777777" w:rsidR="00DF5FD6" w:rsidRPr="00DF5FD6" w:rsidRDefault="00DF5FD6" w:rsidP="00DF5FD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DF5FD6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K</w:t>
            </w:r>
          </w:p>
        </w:tc>
        <w:tc>
          <w:tcPr>
            <w:tcW w:w="154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A237CC9" w14:textId="77777777" w:rsidR="00DF5FD6" w:rsidRPr="00DF5FD6" w:rsidRDefault="00DF5FD6" w:rsidP="00DF5FD6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DF5FD6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184102110</w:t>
            </w:r>
          </w:p>
        </w:tc>
        <w:tc>
          <w:tcPr>
            <w:tcW w:w="45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E76EE3B" w14:textId="77777777" w:rsidR="00DF5FD6" w:rsidRPr="00DF5FD6" w:rsidRDefault="00DF5FD6" w:rsidP="00DF5FD6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DF5FD6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Výsadba dřeviny s balem D do 0,1 m do jamky se zalitím v rovině a svahu do 1:5</w:t>
            </w:r>
          </w:p>
        </w:tc>
      </w:tr>
      <w:tr w:rsidR="00DF5FD6" w:rsidRPr="00DF5FD6" w14:paraId="3D369316" w14:textId="77777777" w:rsidTr="00DF5FD6">
        <w:trPr>
          <w:trHeight w:val="39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0DEA1" w14:textId="77777777" w:rsidR="00DF5FD6" w:rsidRPr="00DF5FD6" w:rsidRDefault="00DF5FD6" w:rsidP="00DF5FD6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996AA" w14:textId="77777777" w:rsidR="00DF5FD6" w:rsidRPr="00DF5FD6" w:rsidRDefault="00DF5FD6" w:rsidP="00DF5FD6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DF5FD6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PP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5B8DE" w14:textId="77777777" w:rsidR="00DF5FD6" w:rsidRPr="00DF5FD6" w:rsidRDefault="00DF5FD6" w:rsidP="00DF5FD6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0216EE" w14:textId="77777777" w:rsidR="00DF5FD6" w:rsidRPr="00DF5FD6" w:rsidRDefault="00DF5FD6" w:rsidP="00DF5FD6">
            <w:pPr>
              <w:spacing w:after="0" w:line="240" w:lineRule="auto"/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</w:pPr>
            <w:r w:rsidRPr="00DF5FD6"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  <w:t xml:space="preserve">Výsadba dřeviny s balem do předem vyhloubené jamky se </w:t>
            </w:r>
            <w:proofErr w:type="gramStart"/>
            <w:r w:rsidRPr="00DF5FD6"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  <w:t>zalitím  v</w:t>
            </w:r>
            <w:proofErr w:type="gramEnd"/>
            <w:r w:rsidRPr="00DF5FD6"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  <w:t xml:space="preserve"> rovině nebo na svahu do 1:5, při průměru balu do 100 mm</w:t>
            </w:r>
          </w:p>
        </w:tc>
      </w:tr>
      <w:tr w:rsidR="00DF5FD6" w:rsidRPr="00DF5FD6" w14:paraId="6A8158A1" w14:textId="77777777" w:rsidTr="00DF5FD6">
        <w:trPr>
          <w:trHeight w:val="22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578BF" w14:textId="77777777" w:rsidR="00DF5FD6" w:rsidRPr="00DF5FD6" w:rsidRDefault="00DF5FD6" w:rsidP="00DF5FD6">
            <w:pPr>
              <w:spacing w:after="0" w:line="240" w:lineRule="auto"/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63BB5" w14:textId="77777777" w:rsidR="00DF5FD6" w:rsidRPr="00DF5FD6" w:rsidRDefault="00DF5FD6" w:rsidP="00DF5FD6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DF5FD6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VV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D8690" w14:textId="77777777" w:rsidR="00DF5FD6" w:rsidRPr="00DF5FD6" w:rsidRDefault="00DF5FD6" w:rsidP="00DF5FD6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702D2A" w14:textId="157780A4" w:rsidR="00DF5FD6" w:rsidRPr="00DF5FD6" w:rsidRDefault="00DF5FD6" w:rsidP="00DF5FD6">
            <w:pPr>
              <w:spacing w:after="0" w:line="240" w:lineRule="auto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  <w:r w:rsidRPr="00DF5FD6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 xml:space="preserve">"keře </w:t>
            </w:r>
            <w:proofErr w:type="spellStart"/>
            <w:r w:rsidRPr="00DF5FD6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>podsadbové</w:t>
            </w:r>
            <w:proofErr w:type="spellEnd"/>
            <w:r w:rsidRPr="00DF5FD6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 xml:space="preserve"> a keře výplňové" 9480+4120</w:t>
            </w:r>
          </w:p>
        </w:tc>
      </w:tr>
    </w:tbl>
    <w:p w14:paraId="325EAA75" w14:textId="77777777" w:rsidR="00DF5FD6" w:rsidRDefault="00DF5FD6" w:rsidP="00DF5FD6">
      <w:pPr>
        <w:ind w:left="709"/>
        <w:rPr>
          <w:rFonts w:ascii="Arial" w:hAnsi="Arial" w:cs="Arial"/>
          <w:bCs/>
          <w:i/>
          <w:lang w:val="en-US"/>
        </w:rPr>
      </w:pPr>
    </w:p>
    <w:tbl>
      <w:tblPr>
        <w:tblW w:w="6900" w:type="dxa"/>
        <w:tblInd w:w="7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400"/>
        <w:gridCol w:w="1540"/>
        <w:gridCol w:w="4580"/>
      </w:tblGrid>
      <w:tr w:rsidR="00DF5FD6" w:rsidRPr="00DF5FD6" w14:paraId="65B1FA0B" w14:textId="77777777" w:rsidTr="00DF5FD6">
        <w:trPr>
          <w:trHeight w:val="289"/>
        </w:trPr>
        <w:tc>
          <w:tcPr>
            <w:tcW w:w="3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EF65B94" w14:textId="77777777" w:rsidR="00DF5FD6" w:rsidRPr="00DF5FD6" w:rsidRDefault="00DF5FD6" w:rsidP="00DF5FD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DF5FD6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36</w:t>
            </w:r>
          </w:p>
        </w:tc>
        <w:tc>
          <w:tcPr>
            <w:tcW w:w="40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C2406DF" w14:textId="77777777" w:rsidR="00DF5FD6" w:rsidRPr="00DF5FD6" w:rsidRDefault="00DF5FD6" w:rsidP="00DF5FD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DF5FD6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K</w:t>
            </w:r>
          </w:p>
        </w:tc>
        <w:tc>
          <w:tcPr>
            <w:tcW w:w="154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D286523" w14:textId="77777777" w:rsidR="00DF5FD6" w:rsidRPr="00DF5FD6" w:rsidRDefault="00DF5FD6" w:rsidP="00DF5FD6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DF5FD6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184807912</w:t>
            </w:r>
          </w:p>
        </w:tc>
        <w:tc>
          <w:tcPr>
            <w:tcW w:w="45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1BCDE89" w14:textId="77777777" w:rsidR="00DF5FD6" w:rsidRPr="00DF5FD6" w:rsidRDefault="00DF5FD6" w:rsidP="00DF5FD6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DF5FD6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Kůl l 1,5 m D 40 až 60 mm k sazenici 1 až </w:t>
            </w:r>
            <w:proofErr w:type="gramStart"/>
            <w:r w:rsidRPr="00DF5FD6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3 leté</w:t>
            </w:r>
            <w:proofErr w:type="gramEnd"/>
          </w:p>
        </w:tc>
      </w:tr>
      <w:tr w:rsidR="00DF5FD6" w:rsidRPr="00DF5FD6" w14:paraId="587E425C" w14:textId="77777777" w:rsidTr="00DF5FD6">
        <w:trPr>
          <w:trHeight w:val="39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274C0" w14:textId="77777777" w:rsidR="00DF5FD6" w:rsidRPr="00DF5FD6" w:rsidRDefault="00DF5FD6" w:rsidP="00DF5FD6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5D426" w14:textId="77777777" w:rsidR="00DF5FD6" w:rsidRPr="00DF5FD6" w:rsidRDefault="00DF5FD6" w:rsidP="00DF5FD6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DF5FD6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PP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88CF3" w14:textId="77777777" w:rsidR="00DF5FD6" w:rsidRPr="00DF5FD6" w:rsidRDefault="00DF5FD6" w:rsidP="00DF5FD6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840344" w14:textId="77777777" w:rsidR="00DF5FD6" w:rsidRPr="00DF5FD6" w:rsidRDefault="00DF5FD6" w:rsidP="00DF5FD6">
            <w:pPr>
              <w:spacing w:after="0" w:line="240" w:lineRule="auto"/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</w:pPr>
            <w:r w:rsidRPr="00DF5FD6"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  <w:t xml:space="preserve">Dodání a osazení kůlu k sazenici délky 1,5 m, průměru od 40 do 60 mm, s upevněním sazenice ke kůlu motouzem, sazenice1 až </w:t>
            </w:r>
            <w:proofErr w:type="gramStart"/>
            <w:r w:rsidRPr="00DF5FD6"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  <w:t>3 leté</w:t>
            </w:r>
            <w:proofErr w:type="gramEnd"/>
          </w:p>
        </w:tc>
      </w:tr>
      <w:tr w:rsidR="00DF5FD6" w:rsidRPr="00DF5FD6" w14:paraId="67D46713" w14:textId="77777777" w:rsidTr="00DF5FD6">
        <w:trPr>
          <w:trHeight w:val="22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4AA98" w14:textId="77777777" w:rsidR="00DF5FD6" w:rsidRPr="00DF5FD6" w:rsidRDefault="00DF5FD6" w:rsidP="00DF5FD6">
            <w:pPr>
              <w:spacing w:after="0" w:line="240" w:lineRule="auto"/>
              <w:rPr>
                <w:rFonts w:ascii="Arial CE" w:eastAsia="Times New Roman" w:hAnsi="Arial CE" w:cs="Arial CE"/>
                <w:sz w:val="14"/>
                <w:szCs w:val="14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18DFE" w14:textId="77777777" w:rsidR="00DF5FD6" w:rsidRPr="00DF5FD6" w:rsidRDefault="00DF5FD6" w:rsidP="00DF5FD6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  <w:r w:rsidRPr="00DF5FD6"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  <w:t>VV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11E04" w14:textId="77777777" w:rsidR="00DF5FD6" w:rsidRPr="00DF5FD6" w:rsidRDefault="00DF5FD6" w:rsidP="00DF5FD6">
            <w:pPr>
              <w:spacing w:after="0" w:line="240" w:lineRule="auto"/>
              <w:rPr>
                <w:rFonts w:ascii="Arial CE" w:eastAsia="Times New Roman" w:hAnsi="Arial CE" w:cs="Arial CE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296A00" w14:textId="77777777" w:rsidR="00DF5FD6" w:rsidRPr="00DF5FD6" w:rsidRDefault="00DF5FD6" w:rsidP="00DF5FD6">
            <w:pPr>
              <w:spacing w:after="0" w:line="240" w:lineRule="auto"/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</w:pPr>
            <w:r w:rsidRPr="00DF5FD6">
              <w:rPr>
                <w:rFonts w:ascii="Arial CE" w:eastAsia="Times New Roman" w:hAnsi="Arial CE" w:cs="Arial CE"/>
                <w:color w:val="505050"/>
                <w:sz w:val="16"/>
                <w:szCs w:val="16"/>
                <w:lang w:eastAsia="cs-CZ"/>
              </w:rPr>
              <w:t>"jen stromy do skupin" 1500</w:t>
            </w:r>
          </w:p>
        </w:tc>
      </w:tr>
    </w:tbl>
    <w:p w14:paraId="2B7E725A" w14:textId="4055FF70" w:rsidR="00DF5FD6" w:rsidRPr="00F5793D" w:rsidDel="00DF5FD6" w:rsidRDefault="00DF5FD6" w:rsidP="00943F4A">
      <w:pPr>
        <w:rPr>
          <w:del w:id="42" w:author="Kuchtíčková Lucie Ing." w:date="2021-05-28T15:50:00Z"/>
          <w:rFonts w:ascii="Arial" w:hAnsi="Arial" w:cs="Arial"/>
          <w:bCs/>
          <w:i/>
          <w:lang w:val="en-US"/>
        </w:rPr>
      </w:pPr>
    </w:p>
    <w:p w14:paraId="62310B17" w14:textId="018ECCDB" w:rsidR="00661ABF" w:rsidRDefault="00661ABF" w:rsidP="00943F4A">
      <w:pPr>
        <w:rPr>
          <w:ins w:id="43" w:author="Kuchtíčková Lucie Ing." w:date="2021-05-31T09:48:00Z"/>
          <w:rFonts w:ascii="Arial" w:hAnsi="Arial" w:cs="Arial"/>
          <w:bCs/>
          <w:i/>
          <w:lang w:val="en-US"/>
        </w:rPr>
      </w:pPr>
    </w:p>
    <w:p w14:paraId="5E558DED" w14:textId="77777777" w:rsidR="00037CF1" w:rsidRPr="00F5793D" w:rsidRDefault="00037CF1" w:rsidP="00943F4A">
      <w:pPr>
        <w:rPr>
          <w:rFonts w:ascii="Arial" w:hAnsi="Arial" w:cs="Arial"/>
          <w:bCs/>
          <w:i/>
          <w:lang w:val="en-US"/>
        </w:rPr>
      </w:pPr>
    </w:p>
    <w:p w14:paraId="0E8362F3" w14:textId="5406D6FE" w:rsidR="00661ABF" w:rsidRPr="00BD0CD3" w:rsidRDefault="00661ABF" w:rsidP="00050E94">
      <w:pPr>
        <w:jc w:val="center"/>
        <w:rPr>
          <w:rFonts w:ascii="Arial" w:hAnsi="Arial" w:cs="Arial"/>
          <w:bCs/>
          <w:i/>
          <w:lang w:val="en-US"/>
        </w:rPr>
      </w:pPr>
      <w:r w:rsidRPr="00BD0CD3">
        <w:rPr>
          <w:rFonts w:ascii="Arial" w:hAnsi="Arial" w:cs="Arial"/>
          <w:b/>
          <w:u w:val="single"/>
        </w:rPr>
        <w:t xml:space="preserve">Čl. XVI </w:t>
      </w:r>
      <w:r w:rsidR="004752E1" w:rsidRPr="00BD0CD3">
        <w:rPr>
          <w:rFonts w:ascii="Arial" w:hAnsi="Arial" w:cs="Arial"/>
          <w:b/>
          <w:u w:val="single"/>
        </w:rPr>
        <w:t>Nepodstatné změny závazku</w:t>
      </w:r>
    </w:p>
    <w:p w14:paraId="2A71E455" w14:textId="77777777" w:rsidR="004752E1" w:rsidRPr="00BD0CD3" w:rsidRDefault="004752E1" w:rsidP="004752E1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lang w:val="x-none"/>
        </w:rPr>
      </w:pPr>
      <w:r w:rsidRPr="00BD0CD3">
        <w:rPr>
          <w:rFonts w:ascii="Arial" w:hAnsi="Arial" w:cs="Arial"/>
          <w:lang w:val="x-none"/>
        </w:rPr>
        <w:t xml:space="preserve">Objednatel si vyhrazuje právo kdykoliv v průběhu plnění předmětu smlouvy bez uvedení důvodu snížit nebo zvýšit druh a rozsah jednotlivých prací či dodávek. </w:t>
      </w:r>
    </w:p>
    <w:p w14:paraId="6E51586F" w14:textId="77777777" w:rsidR="004752E1" w:rsidRPr="00BD0CD3" w:rsidRDefault="004752E1" w:rsidP="004752E1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>V případě, že objednatel bude požadovat práce, dodávky nad rámec rozsahu díla, případně omezení rozsahu díla, nebo při realizaci díla budou zjištěny skutečnosti, které nebyly v době podpisu této smlouvy známy nebo při realizaci díla budou zjištěny skutečnosti odlišné od skutečností uvedené v příslušné projektové dokumentaci předané objednatelem a smluvní strany tyto skutečnosti nemohly předvídat, jsou smluvní strany povinny řešit otázku výše ceny a případnou změnu doby plnění  (nepodstatné změny závazku ze smlouvy dle ZZVZ).</w:t>
      </w:r>
    </w:p>
    <w:p w14:paraId="41BA8612" w14:textId="77777777" w:rsidR="004752E1" w:rsidRPr="00BD0CD3" w:rsidRDefault="004752E1" w:rsidP="004752E1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lang w:val="x-none"/>
        </w:rPr>
      </w:pPr>
      <w:r w:rsidRPr="00BD0CD3">
        <w:rPr>
          <w:rFonts w:ascii="Arial" w:hAnsi="Arial" w:cs="Arial"/>
          <w:lang w:val="x-none"/>
        </w:rPr>
        <w:t>O jakýchkoli nepodstatných změnách závazku ze smlouvy musí být předem mezi objednatelem a zhotovitelem uzavřena samostatná písemná smlouva (dodatek k této smlouvě) s ujednáním o ceně a vlivu na termín předání díla dle této smlouvy.  Písemný dodatek ke smlouvě bude uzavřen v souladu s obecně závaznými právními předpisy upravujícími zadávání veřejných zakázek.</w:t>
      </w:r>
    </w:p>
    <w:p w14:paraId="2BB6422C" w14:textId="22DF28EB" w:rsidR="004752E1" w:rsidRPr="00BD0CD3" w:rsidRDefault="004752E1" w:rsidP="004752E1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lang w:val="x-none"/>
        </w:rPr>
      </w:pPr>
      <w:r w:rsidRPr="00BD0CD3">
        <w:rPr>
          <w:rFonts w:ascii="Arial" w:hAnsi="Arial" w:cs="Arial"/>
          <w:lang w:val="x-none"/>
        </w:rPr>
        <w:t>Objednatel bude zhotovitelem vždy předem informován</w:t>
      </w:r>
      <w:r w:rsidRPr="00BD0CD3">
        <w:rPr>
          <w:rFonts w:ascii="Arial" w:hAnsi="Arial" w:cs="Arial"/>
        </w:rPr>
        <w:t xml:space="preserve"> o navrhované nepodstatné změně závazku ze smlouvy (méněpráce, </w:t>
      </w:r>
      <w:r w:rsidR="00F45421" w:rsidRPr="00BD0CD3">
        <w:rPr>
          <w:rFonts w:ascii="Arial" w:hAnsi="Arial" w:cs="Arial"/>
          <w:lang w:val="x-none"/>
        </w:rPr>
        <w:t>vícepr</w:t>
      </w:r>
      <w:r w:rsidR="00F45421">
        <w:rPr>
          <w:rFonts w:ascii="Arial" w:hAnsi="Arial" w:cs="Arial"/>
        </w:rPr>
        <w:t>áce</w:t>
      </w:r>
      <w:r w:rsidRPr="00BD0CD3">
        <w:rPr>
          <w:rFonts w:ascii="Arial" w:hAnsi="Arial" w:cs="Arial"/>
          <w:lang w:val="x-none"/>
        </w:rPr>
        <w:t xml:space="preserve">). Zhotovitel není oprávněn začít </w:t>
      </w:r>
      <w:r w:rsidRPr="00BD0CD3">
        <w:rPr>
          <w:rFonts w:ascii="Arial" w:hAnsi="Arial" w:cs="Arial"/>
          <w:lang w:val="x-none"/>
        </w:rPr>
        <w:br/>
        <w:t xml:space="preserve">s realizací </w:t>
      </w:r>
      <w:r w:rsidRPr="00BD0CD3">
        <w:rPr>
          <w:rFonts w:ascii="Arial" w:hAnsi="Arial" w:cs="Arial"/>
        </w:rPr>
        <w:t xml:space="preserve">nepodstatných změn závazku ze smlouvy </w:t>
      </w:r>
      <w:r w:rsidRPr="00BD0CD3">
        <w:rPr>
          <w:rFonts w:ascii="Arial" w:hAnsi="Arial" w:cs="Arial"/>
          <w:lang w:val="x-none"/>
        </w:rPr>
        <w:t xml:space="preserve">předtím, než je objednatel písemně </w:t>
      </w:r>
      <w:r w:rsidRPr="00BD0CD3">
        <w:rPr>
          <w:rFonts w:ascii="Arial" w:hAnsi="Arial" w:cs="Arial"/>
        </w:rPr>
        <w:t xml:space="preserve">odsouhlasí včetně jejich ceny. </w:t>
      </w:r>
      <w:r w:rsidRPr="00BD0CD3">
        <w:rPr>
          <w:rFonts w:ascii="Arial" w:hAnsi="Arial" w:cs="Arial"/>
          <w:lang w:val="x-none"/>
        </w:rPr>
        <w:t xml:space="preserve"> </w:t>
      </w:r>
    </w:p>
    <w:p w14:paraId="0A155F77" w14:textId="77777777" w:rsidR="004752E1" w:rsidRPr="00BD0CD3" w:rsidRDefault="004752E1" w:rsidP="004752E1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lang w:val="x-none"/>
        </w:rPr>
      </w:pPr>
      <w:r w:rsidRPr="00BD0CD3">
        <w:rPr>
          <w:rFonts w:ascii="Arial" w:hAnsi="Arial" w:cs="Arial"/>
          <w:lang w:val="x-none"/>
        </w:rPr>
        <w:t xml:space="preserve">Pokud zhotovitel provede </w:t>
      </w:r>
      <w:r w:rsidRPr="00BD0CD3">
        <w:rPr>
          <w:rFonts w:ascii="Arial" w:hAnsi="Arial" w:cs="Arial"/>
        </w:rPr>
        <w:t>nepodstatné změny závazku ze smlouvy</w:t>
      </w:r>
      <w:r w:rsidRPr="00BD0CD3">
        <w:rPr>
          <w:rFonts w:ascii="Arial" w:hAnsi="Arial" w:cs="Arial"/>
          <w:lang w:val="x-none"/>
        </w:rPr>
        <w:t xml:space="preserve"> bez písemného souhlasu</w:t>
      </w:r>
      <w:r w:rsidRPr="00BD0CD3">
        <w:rPr>
          <w:rFonts w:ascii="Arial" w:hAnsi="Arial" w:cs="Arial"/>
        </w:rPr>
        <w:t xml:space="preserve"> objednatele</w:t>
      </w:r>
      <w:r w:rsidRPr="00BD0CD3">
        <w:rPr>
          <w:rFonts w:ascii="Arial" w:hAnsi="Arial" w:cs="Arial"/>
          <w:lang w:val="x-none"/>
        </w:rPr>
        <w:t xml:space="preserve"> a písemné smlouvy (dodatku ke smlouvě o dílo) uzavřené s objednatelem, má objednatel právo odmítnout jejich úhradu. </w:t>
      </w:r>
    </w:p>
    <w:p w14:paraId="70FC04A9" w14:textId="40BB9889" w:rsidR="004752E1" w:rsidRPr="00BD0CD3" w:rsidRDefault="004752E1" w:rsidP="004752E1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lastRenderedPageBreak/>
        <w:t>V případě nepodstatných změn díla (vícepráce, méněpráce) se k ocenění těchto prací užije cen uvedených v nabídkovém rozpočtu, který je součástí této smlouvy jako její příloha č.2.</w:t>
      </w:r>
    </w:p>
    <w:p w14:paraId="0F4BBC96" w14:textId="7D663909" w:rsidR="004752E1" w:rsidRPr="00BD0CD3" w:rsidRDefault="004752E1" w:rsidP="004752E1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 xml:space="preserve">Pokud v rámci </w:t>
      </w:r>
      <w:r w:rsidRPr="00BD0CD3">
        <w:rPr>
          <w:rFonts w:ascii="Arial" w:hAnsi="Arial" w:cs="Arial"/>
          <w:iCs/>
        </w:rPr>
        <w:t xml:space="preserve">víceprací vzniknou nové položky, které nejsou uvedeny v nabídkovém rozpočtu, stanoví se jejich tzv. odvozená cena. </w:t>
      </w:r>
      <w:r w:rsidR="00BD0CD3" w:rsidRPr="008D7054">
        <w:rPr>
          <w:rFonts w:ascii="Arial" w:hAnsi="Arial" w:cs="Arial"/>
          <w:iCs/>
        </w:rPr>
        <w:t xml:space="preserve">Tato cena bude stanovena dle následujícího vzorce: </w:t>
      </w:r>
      <w:r w:rsidR="00BD0CD3" w:rsidRPr="008D7054">
        <w:rPr>
          <w:rFonts w:ascii="Arial" w:hAnsi="Arial" w:cs="Arial"/>
          <w:i/>
          <w:iCs/>
        </w:rPr>
        <w:t xml:space="preserve">[(aktuální ceníková cena URS nové položky) x (celková nabídková cena díla dle </w:t>
      </w:r>
      <w:proofErr w:type="spellStart"/>
      <w:r w:rsidR="00BD0CD3" w:rsidRPr="008D7054">
        <w:rPr>
          <w:rFonts w:ascii="Arial" w:hAnsi="Arial" w:cs="Arial"/>
          <w:i/>
          <w:iCs/>
        </w:rPr>
        <w:t>SoD</w:t>
      </w:r>
      <w:proofErr w:type="spellEnd"/>
      <w:r w:rsidR="00BD0CD3" w:rsidRPr="008D7054">
        <w:rPr>
          <w:rFonts w:ascii="Arial" w:hAnsi="Arial" w:cs="Arial"/>
          <w:i/>
          <w:iCs/>
        </w:rPr>
        <w:t xml:space="preserve">) / </w:t>
      </w:r>
      <w:r w:rsidR="00BD0CD3" w:rsidRPr="008D7054">
        <w:rPr>
          <w:rFonts w:ascii="Arial" w:hAnsi="Arial" w:cs="Arial"/>
          <w:i/>
          <w:iCs/>
          <w:sz w:val="24"/>
        </w:rPr>
        <w:t>(</w:t>
      </w:r>
      <w:r w:rsidR="00F4523F" w:rsidRPr="00BF3698">
        <w:rPr>
          <w:rFonts w:ascii="Arial" w:hAnsi="Arial" w:cs="Arial"/>
          <w:i/>
          <w:iCs/>
        </w:rPr>
        <w:t>celková předpokládaná cena díla dle</w:t>
      </w:r>
      <w:r w:rsidR="00F4523F" w:rsidRPr="004E506E">
        <w:rPr>
          <w:rFonts w:ascii="Arial" w:hAnsi="Arial" w:cs="Arial"/>
          <w:i/>
          <w:iCs/>
        </w:rPr>
        <w:t xml:space="preserve"> projektového kontrolního rozpočtu, vytvořeného dle </w:t>
      </w:r>
      <w:r w:rsidR="00F4523F" w:rsidRPr="00BF3698">
        <w:rPr>
          <w:rFonts w:ascii="Arial" w:hAnsi="Arial" w:cs="Arial"/>
          <w:i/>
          <w:iCs/>
        </w:rPr>
        <w:t>ceníku URS)</w:t>
      </w:r>
      <w:r w:rsidR="00BD0CD3" w:rsidRPr="008D7054">
        <w:rPr>
          <w:rFonts w:ascii="Arial" w:hAnsi="Arial" w:cs="Arial"/>
          <w:i/>
          <w:iCs/>
        </w:rPr>
        <w:t>].</w:t>
      </w:r>
    </w:p>
    <w:p w14:paraId="678E7D43" w14:textId="55A70315" w:rsidR="004752E1" w:rsidRPr="00BD0CD3" w:rsidRDefault="004752E1" w:rsidP="00BD0CD3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  <w:iCs/>
        </w:rPr>
        <w:t xml:space="preserve">Pokud v rámci víceprací vzniknou nové položky, které nebudou uvedené v cenové soustavě URS, bude cena takové položky posouzena objednatelem individuálně dle cen v místě a čase obvyklých, a to s přihlédnutím na úpravu této ceny koeficientem získaným ze </w:t>
      </w:r>
      <w:r w:rsidR="00BD0CD3" w:rsidRPr="008D7054">
        <w:rPr>
          <w:rFonts w:ascii="Arial" w:hAnsi="Arial" w:cs="Arial"/>
          <w:iCs/>
        </w:rPr>
        <w:t xml:space="preserve">vztahu: </w:t>
      </w:r>
      <w:r w:rsidR="00BD0CD3" w:rsidRPr="008D7054">
        <w:rPr>
          <w:rFonts w:ascii="Arial" w:hAnsi="Arial" w:cs="Arial"/>
          <w:i/>
          <w:iCs/>
        </w:rPr>
        <w:t xml:space="preserve">[(celková nabídková cena díla dle </w:t>
      </w:r>
      <w:proofErr w:type="spellStart"/>
      <w:r w:rsidR="00BD0CD3" w:rsidRPr="008D7054">
        <w:rPr>
          <w:rFonts w:ascii="Arial" w:hAnsi="Arial" w:cs="Arial"/>
          <w:i/>
          <w:iCs/>
        </w:rPr>
        <w:t>SoD</w:t>
      </w:r>
      <w:proofErr w:type="spellEnd"/>
      <w:r w:rsidR="00BD0CD3" w:rsidRPr="008D7054">
        <w:rPr>
          <w:rFonts w:ascii="Arial" w:hAnsi="Arial" w:cs="Arial"/>
          <w:i/>
          <w:iCs/>
        </w:rPr>
        <w:t xml:space="preserve">) / </w:t>
      </w:r>
      <w:r w:rsidR="00F4523F" w:rsidRPr="004E506E">
        <w:rPr>
          <w:rFonts w:ascii="Arial" w:hAnsi="Arial" w:cs="Arial"/>
          <w:i/>
          <w:iCs/>
        </w:rPr>
        <w:t xml:space="preserve">(celková předpokládaná cena díla dle projektového kontrolního rozpočtu, vytvořeného dle ceníku </w:t>
      </w:r>
      <w:r w:rsidR="00F4523F" w:rsidRPr="00BF3698">
        <w:rPr>
          <w:rFonts w:ascii="Arial" w:hAnsi="Arial" w:cs="Arial"/>
          <w:i/>
          <w:iCs/>
        </w:rPr>
        <w:t>URS)</w:t>
      </w:r>
      <w:r w:rsidR="00BD0CD3" w:rsidRPr="008D7054">
        <w:rPr>
          <w:rFonts w:ascii="Arial" w:hAnsi="Arial" w:cs="Arial"/>
          <w:i/>
          <w:iCs/>
        </w:rPr>
        <w:t>].</w:t>
      </w:r>
    </w:p>
    <w:p w14:paraId="60686B13" w14:textId="77777777" w:rsidR="004752E1" w:rsidRPr="00BD0CD3" w:rsidRDefault="004752E1" w:rsidP="004752E1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 xml:space="preserve">Bez ohledu na předchozí ustanovení budou nepodstatné změny závazku ze smlouvy (vícepráce, méněpráce) vždy řešeny v souladu se ZZVZ (§ 222). </w:t>
      </w:r>
    </w:p>
    <w:p w14:paraId="16E1D90C" w14:textId="7C66444E" w:rsidR="00CE24B6" w:rsidRPr="00BD0CD3" w:rsidRDefault="004752E1" w:rsidP="001216DB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 xml:space="preserve">Součástí veškerých případných nepodstatných změn závazku ze smlouvy bude položkový nabídkový rozpočet, a to i v elektronické </w:t>
      </w:r>
      <w:r w:rsidR="001063CF">
        <w:rPr>
          <w:rFonts w:ascii="Arial" w:hAnsi="Arial" w:cs="Arial"/>
        </w:rPr>
        <w:t xml:space="preserve">podobě </w:t>
      </w:r>
      <w:r w:rsidRPr="00BD0CD3">
        <w:rPr>
          <w:rFonts w:ascii="Arial" w:hAnsi="Arial" w:cs="Arial"/>
        </w:rPr>
        <w:t xml:space="preserve">pro každou stavbu (stavební objekt) zvlášť. </w:t>
      </w:r>
    </w:p>
    <w:p w14:paraId="71506F5B" w14:textId="77777777" w:rsidR="00CE24B6" w:rsidRPr="00F5793D" w:rsidRDefault="00CE24B6" w:rsidP="001216DB">
      <w:pPr>
        <w:rPr>
          <w:rFonts w:ascii="Arial" w:hAnsi="Arial" w:cs="Arial"/>
          <w:b/>
          <w:u w:val="single"/>
        </w:rPr>
      </w:pPr>
    </w:p>
    <w:p w14:paraId="55773926" w14:textId="62F99459" w:rsidR="00943F4A" w:rsidRPr="00F5793D" w:rsidRDefault="00E30146" w:rsidP="00EF6D19">
      <w:pPr>
        <w:jc w:val="center"/>
        <w:rPr>
          <w:rFonts w:ascii="Arial" w:hAnsi="Arial" w:cs="Arial"/>
          <w:b/>
          <w:u w:val="single"/>
          <w:lang w:val="x-none"/>
        </w:rPr>
      </w:pPr>
      <w:r w:rsidRPr="00F5793D">
        <w:rPr>
          <w:rFonts w:ascii="Arial" w:hAnsi="Arial" w:cs="Arial"/>
          <w:b/>
          <w:u w:val="single"/>
        </w:rPr>
        <w:t>Čl. XVII</w:t>
      </w:r>
      <w:r w:rsidR="00EF6D19" w:rsidRPr="00F5793D">
        <w:rPr>
          <w:rFonts w:ascii="Arial" w:hAnsi="Arial" w:cs="Arial"/>
          <w:b/>
          <w:u w:val="single"/>
        </w:rPr>
        <w:t xml:space="preserve"> </w:t>
      </w:r>
      <w:r w:rsidR="00943F4A" w:rsidRPr="00F5793D">
        <w:rPr>
          <w:rFonts w:ascii="Arial" w:hAnsi="Arial" w:cs="Arial"/>
          <w:b/>
          <w:u w:val="single"/>
          <w:lang w:val="x-none"/>
        </w:rPr>
        <w:t>Závěrečná ustanovení</w:t>
      </w:r>
    </w:p>
    <w:p w14:paraId="59D85CE4" w14:textId="77777777" w:rsidR="00943F4A" w:rsidRPr="00F5793D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Práva a povinnosti smluvních stran touto smlouvou výslovně neupravené se řídí občanským zákoníkem.</w:t>
      </w:r>
    </w:p>
    <w:p w14:paraId="4F35C20C" w14:textId="507048FC" w:rsidR="00D83B79" w:rsidRPr="00F5793D" w:rsidRDefault="00D83B79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Smluvní strany jsou si plně vědomy zákonné povinnosti uveřejnit dle zákona č. 340/2015 Sb., o zvláštních podmínkách účinnosti některých smluv, uveřejňování těchto smluv a o registru smluv (zákon o registru smluv)</w:t>
      </w:r>
      <w:r w:rsidR="00824CE2">
        <w:rPr>
          <w:rFonts w:ascii="Arial" w:hAnsi="Arial" w:cs="Arial"/>
        </w:rPr>
        <w:t>, ve znění pozdějších pře</w:t>
      </w:r>
      <w:r w:rsidR="00101037">
        <w:rPr>
          <w:rFonts w:ascii="Arial" w:hAnsi="Arial" w:cs="Arial"/>
        </w:rPr>
        <w:t>dpisů</w:t>
      </w:r>
      <w:r w:rsidRPr="00F5793D">
        <w:rPr>
          <w:rFonts w:ascii="Arial" w:hAnsi="Arial" w:cs="Arial"/>
          <w:lang w:val="x-none"/>
        </w:rPr>
        <w:t xml:space="preserve"> tuto </w:t>
      </w:r>
      <w:r w:rsidR="0090747A" w:rsidRPr="00F5793D">
        <w:rPr>
          <w:rFonts w:ascii="Arial" w:hAnsi="Arial" w:cs="Arial"/>
        </w:rPr>
        <w:t>s</w:t>
      </w:r>
      <w:proofErr w:type="spellStart"/>
      <w:r w:rsidRPr="00F5793D">
        <w:rPr>
          <w:rFonts w:ascii="Arial" w:hAnsi="Arial" w:cs="Arial"/>
          <w:lang w:val="x-none"/>
        </w:rPr>
        <w:t>mlouvu</w:t>
      </w:r>
      <w:proofErr w:type="spellEnd"/>
      <w:r w:rsidRPr="00F5793D">
        <w:rPr>
          <w:rFonts w:ascii="Arial" w:hAnsi="Arial" w:cs="Arial"/>
          <w:lang w:val="x-none"/>
        </w:rPr>
        <w:t xml:space="preserve"> včetně všech případných dohod, kterými se tato </w:t>
      </w:r>
      <w:r w:rsidR="0090747A" w:rsidRPr="00F5793D">
        <w:rPr>
          <w:rFonts w:ascii="Arial" w:hAnsi="Arial" w:cs="Arial"/>
        </w:rPr>
        <w:t>s</w:t>
      </w:r>
      <w:proofErr w:type="spellStart"/>
      <w:r w:rsidRPr="00F5793D">
        <w:rPr>
          <w:rFonts w:ascii="Arial" w:hAnsi="Arial" w:cs="Arial"/>
          <w:lang w:val="x-none"/>
        </w:rPr>
        <w:t>mlouva</w:t>
      </w:r>
      <w:proofErr w:type="spellEnd"/>
      <w:r w:rsidRPr="00F5793D">
        <w:rPr>
          <w:rFonts w:ascii="Arial" w:hAnsi="Arial" w:cs="Arial"/>
          <w:lang w:val="x-none"/>
        </w:rPr>
        <w:t xml:space="preserve"> doplňuje, mění, nahrazuje nebo ruší, a to prostřednictvím registru smluv. Smluvní strany se dále dohodly, že tuto </w:t>
      </w:r>
      <w:r w:rsidR="0090747A" w:rsidRPr="00F5793D">
        <w:rPr>
          <w:rFonts w:ascii="Arial" w:hAnsi="Arial" w:cs="Arial"/>
        </w:rPr>
        <w:t>s</w:t>
      </w:r>
      <w:proofErr w:type="spellStart"/>
      <w:r w:rsidRPr="00F5793D">
        <w:rPr>
          <w:rFonts w:ascii="Arial" w:hAnsi="Arial" w:cs="Arial"/>
          <w:lang w:val="x-none"/>
        </w:rPr>
        <w:t>mlouvu</w:t>
      </w:r>
      <w:proofErr w:type="spellEnd"/>
      <w:r w:rsidRPr="00F5793D">
        <w:rPr>
          <w:rFonts w:ascii="Arial" w:hAnsi="Arial" w:cs="Arial"/>
          <w:lang w:val="x-none"/>
        </w:rPr>
        <w:t xml:space="preserve"> zašle správci registru smluv k uveřejnění prostřednictvím registru smluv Objednatel</w:t>
      </w:r>
      <w:r w:rsidRPr="00F5793D">
        <w:rPr>
          <w:rFonts w:ascii="Arial" w:hAnsi="Arial" w:cs="Arial"/>
        </w:rPr>
        <w:t>.</w:t>
      </w:r>
      <w:r w:rsidR="00F5793D">
        <w:rPr>
          <w:rFonts w:ascii="Arial" w:hAnsi="Arial" w:cs="Arial"/>
        </w:rPr>
        <w:t xml:space="preserve"> </w:t>
      </w:r>
    </w:p>
    <w:p w14:paraId="5C707ADB" w14:textId="6486F3AE" w:rsidR="00943F4A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Ustanovení smlouvy je možno měnit nebo zrušit</w:t>
      </w:r>
      <w:r w:rsidR="00E73632" w:rsidRPr="00F5793D">
        <w:rPr>
          <w:rFonts w:ascii="Arial" w:hAnsi="Arial" w:cs="Arial"/>
          <w:lang w:val="x-none"/>
        </w:rPr>
        <w:t xml:space="preserve"> pouze písemnou formou –</w:t>
      </w:r>
      <w:r w:rsidR="001A135F">
        <w:rPr>
          <w:rFonts w:ascii="Arial" w:hAnsi="Arial" w:cs="Arial"/>
        </w:rPr>
        <w:t xml:space="preserve"> </w:t>
      </w:r>
      <w:r w:rsidR="00E73632" w:rsidRPr="00F5793D">
        <w:rPr>
          <w:rFonts w:ascii="Arial" w:hAnsi="Arial" w:cs="Arial"/>
          <w:lang w:val="x-none"/>
        </w:rPr>
        <w:t>dodatk</w:t>
      </w:r>
      <w:r w:rsidR="00E73632" w:rsidRPr="00F5793D">
        <w:rPr>
          <w:rFonts w:ascii="Arial" w:hAnsi="Arial" w:cs="Arial"/>
        </w:rPr>
        <w:t>u</w:t>
      </w:r>
      <w:r w:rsidRPr="00F5793D">
        <w:rPr>
          <w:rFonts w:ascii="Arial" w:hAnsi="Arial" w:cs="Arial"/>
          <w:lang w:val="x-none"/>
        </w:rPr>
        <w:t xml:space="preserve"> podepsaným oprávněnými zástupci obou smluvních stran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 a ochraně informací, ani další ustanovení a nároky, z jejichž povahy vyplývá, že mají trvat i po zániku této smlouvy.</w:t>
      </w:r>
    </w:p>
    <w:p w14:paraId="503B718B" w14:textId="497E7241" w:rsidR="00DF3EF7" w:rsidRPr="00E76633" w:rsidRDefault="00DF3EF7" w:rsidP="00DF3EF7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E76633">
        <w:rPr>
          <w:rFonts w:ascii="Arial" w:hAnsi="Arial" w:cs="Arial"/>
          <w:lang w:val="x-none"/>
        </w:rPr>
        <w:t xml:space="preserve">Smlouva nabývá platnosti dnem podpisu smluvních stran a účinnosti dnem jejího uveřejnění v registru smluv dle </w:t>
      </w:r>
      <w:proofErr w:type="spellStart"/>
      <w:r w:rsidRPr="00E76633">
        <w:rPr>
          <w:rFonts w:ascii="Arial" w:hAnsi="Arial" w:cs="Arial"/>
          <w:lang w:val="x-none"/>
        </w:rPr>
        <w:t>ust</w:t>
      </w:r>
      <w:proofErr w:type="spellEnd"/>
      <w:r w:rsidRPr="00E76633">
        <w:rPr>
          <w:rFonts w:ascii="Arial" w:hAnsi="Arial" w:cs="Arial"/>
          <w:lang w:val="x-none"/>
        </w:rPr>
        <w:t>. § 6 odst. 1 zákona č. 340/2015 Sb., o registru smluv.</w:t>
      </w:r>
    </w:p>
    <w:p w14:paraId="62261034" w14:textId="77777777" w:rsidR="00943F4A" w:rsidRPr="00F5793D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Nedílnou součást smlouvy tvoří tyto přílohy: </w:t>
      </w:r>
    </w:p>
    <w:p w14:paraId="69488343" w14:textId="6EC6C7D1" w:rsidR="00943F4A" w:rsidRPr="00F5793D" w:rsidRDefault="00943F4A" w:rsidP="00EF6D19">
      <w:pPr>
        <w:pStyle w:val="Odstavecseseznamem"/>
        <w:numPr>
          <w:ilvl w:val="1"/>
          <w:numId w:val="18"/>
        </w:numPr>
        <w:tabs>
          <w:tab w:val="num" w:pos="1588"/>
        </w:tabs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Přílohou č. 1 této smlouvy je specifikace díla </w:t>
      </w:r>
    </w:p>
    <w:p w14:paraId="1DE0A285" w14:textId="77777777" w:rsidR="00943F4A" w:rsidRPr="00F5793D" w:rsidRDefault="00943F4A" w:rsidP="00EF6D19">
      <w:pPr>
        <w:pStyle w:val="Odstavecseseznamem"/>
        <w:numPr>
          <w:ilvl w:val="1"/>
          <w:numId w:val="18"/>
        </w:numPr>
        <w:tabs>
          <w:tab w:val="num" w:pos="1588"/>
        </w:tabs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Přílohou č. 2 této smlouvy je nabídkový rozpočet zhotovitele včetně závazných jednotkových cen (oceněný soupi</w:t>
      </w:r>
      <w:r w:rsidR="008B7DE9" w:rsidRPr="00F5793D">
        <w:rPr>
          <w:rFonts w:ascii="Arial" w:hAnsi="Arial" w:cs="Arial"/>
        </w:rPr>
        <w:t>s</w:t>
      </w:r>
      <w:r w:rsidRPr="00F5793D">
        <w:rPr>
          <w:rFonts w:ascii="Arial" w:hAnsi="Arial" w:cs="Arial"/>
          <w:lang w:val="x-none"/>
        </w:rPr>
        <w:t xml:space="preserve"> prací</w:t>
      </w:r>
      <w:r w:rsidRPr="00F5793D">
        <w:rPr>
          <w:rFonts w:ascii="Arial" w:hAnsi="Arial" w:cs="Arial"/>
        </w:rPr>
        <w:t>, dodávek a služeb s výkazem výměr</w:t>
      </w:r>
      <w:r w:rsidRPr="00F5793D">
        <w:rPr>
          <w:rFonts w:ascii="Arial" w:hAnsi="Arial" w:cs="Arial"/>
          <w:lang w:val="x-none"/>
        </w:rPr>
        <w:t>).</w:t>
      </w:r>
    </w:p>
    <w:p w14:paraId="79BF6296" w14:textId="77777777" w:rsidR="00943F4A" w:rsidRPr="00F5793D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Nedílnou součástí smlouvy jsou i údaje touto smlouvou neupravené a obsažené v:</w:t>
      </w:r>
    </w:p>
    <w:p w14:paraId="3E360DF4" w14:textId="77777777" w:rsidR="00943F4A" w:rsidRPr="00F5793D" w:rsidRDefault="00943F4A" w:rsidP="00EF6D19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>z</w:t>
      </w:r>
      <w:proofErr w:type="spellStart"/>
      <w:r w:rsidRPr="00F5793D">
        <w:rPr>
          <w:rFonts w:ascii="Arial" w:hAnsi="Arial" w:cs="Arial"/>
          <w:lang w:val="x-none"/>
        </w:rPr>
        <w:t>adávací</w:t>
      </w:r>
      <w:proofErr w:type="spellEnd"/>
      <w:r w:rsidRPr="00F5793D">
        <w:rPr>
          <w:rFonts w:ascii="Arial" w:hAnsi="Arial" w:cs="Arial"/>
          <w:lang w:val="x-none"/>
        </w:rPr>
        <w:t xml:space="preserve"> dokumentaci;</w:t>
      </w:r>
    </w:p>
    <w:p w14:paraId="41A1DC58" w14:textId="08F41F0E" w:rsidR="00943F4A" w:rsidRPr="00E67EE8" w:rsidRDefault="00943F4A" w:rsidP="00E67EE8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nabídce zhotovitele</w:t>
      </w:r>
      <w:r w:rsidR="00C91EF7">
        <w:rPr>
          <w:rFonts w:ascii="Arial" w:hAnsi="Arial" w:cs="Arial"/>
        </w:rPr>
        <w:t>.</w:t>
      </w:r>
    </w:p>
    <w:p w14:paraId="7ACF6B02" w14:textId="4238C7D7" w:rsidR="00943F4A" w:rsidRPr="00F5793D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lastRenderedPageBreak/>
        <w:t xml:space="preserve">Zhotovitel ke dni podpisu této smlouvy prohlašuje, že není v úpadku dle platného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a účinného insolvenčního zákona ani v likvidaci, a zavazuje se udržovat toto prohlášení v pravdivosti a objednatele bezodkladně informovat o všech skutečnostech, které mohou mít dopad na pravdivost, úplnost nebo přesnost předmětného prohlášení a o změnách v jeho kvalifikaci, kterou prokázal v rámci své nabídky na plnění Veřejné zakázky.</w:t>
      </w:r>
    </w:p>
    <w:p w14:paraId="024927BD" w14:textId="5C7DBD71" w:rsidR="00943F4A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 případě jakéhokoliv rozporu mezi zněním přílohy a vlastní smlouvy má přednost znění smlouvy.</w:t>
      </w:r>
    </w:p>
    <w:p w14:paraId="435F0E8E" w14:textId="12DBE403" w:rsidR="004752E1" w:rsidRPr="00F5793D" w:rsidRDefault="004752E1" w:rsidP="004752E1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>Smluvní strany</w:t>
      </w:r>
      <w:r w:rsidRPr="00F5793D">
        <w:rPr>
          <w:rFonts w:ascii="Arial" w:hAnsi="Arial" w:cs="Arial"/>
          <w:lang w:val="x-none"/>
        </w:rPr>
        <w:t xml:space="preserve"> po jejím přečtení prohlašují, že tato smlouva byla sepsána na základě pravdivých údajů, nebyla ujednána v tísni ani za jinak jednostranně nevýhodných podmínek.</w:t>
      </w:r>
    </w:p>
    <w:p w14:paraId="73E476BC" w14:textId="77777777" w:rsidR="00EA0FC3" w:rsidRPr="00F5793D" w:rsidRDefault="00EA0FC3" w:rsidP="00C70132">
      <w:pPr>
        <w:pStyle w:val="Odstavecseseznamem"/>
        <w:jc w:val="both"/>
        <w:rPr>
          <w:rFonts w:ascii="Arial" w:hAnsi="Arial" w:cs="Arial"/>
          <w:lang w:val="x-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943F4A" w:rsidRPr="00FB22EB" w14:paraId="6FD39961" w14:textId="77777777" w:rsidTr="00943F4A">
        <w:tc>
          <w:tcPr>
            <w:tcW w:w="4606" w:type="dxa"/>
            <w:shd w:val="clear" w:color="auto" w:fill="auto"/>
          </w:tcPr>
          <w:p w14:paraId="1EABFCCA" w14:textId="77777777" w:rsidR="00943F4A" w:rsidRPr="00F5793D" w:rsidRDefault="00943F4A" w:rsidP="00943F4A">
            <w:pPr>
              <w:rPr>
                <w:rFonts w:ascii="Arial" w:hAnsi="Arial" w:cs="Arial"/>
              </w:rPr>
            </w:pPr>
            <w:r w:rsidRPr="00F5793D">
              <w:rPr>
                <w:rFonts w:ascii="Arial" w:hAnsi="Arial" w:cs="Arial"/>
              </w:rPr>
              <w:t>V……………</w:t>
            </w:r>
            <w:proofErr w:type="gramStart"/>
            <w:r w:rsidRPr="00F5793D">
              <w:rPr>
                <w:rFonts w:ascii="Arial" w:hAnsi="Arial" w:cs="Arial"/>
              </w:rPr>
              <w:t>…….</w:t>
            </w:r>
            <w:proofErr w:type="gramEnd"/>
            <w:r w:rsidRPr="00F5793D">
              <w:rPr>
                <w:rFonts w:ascii="Arial" w:hAnsi="Arial" w:cs="Arial"/>
              </w:rPr>
              <w:t>. dne………</w:t>
            </w:r>
          </w:p>
        </w:tc>
        <w:tc>
          <w:tcPr>
            <w:tcW w:w="4606" w:type="dxa"/>
            <w:shd w:val="clear" w:color="auto" w:fill="auto"/>
          </w:tcPr>
          <w:p w14:paraId="470D99D7" w14:textId="77777777" w:rsidR="00943F4A" w:rsidRPr="00F5793D" w:rsidRDefault="00943F4A" w:rsidP="00943F4A">
            <w:pPr>
              <w:rPr>
                <w:rFonts w:ascii="Arial" w:hAnsi="Arial" w:cs="Arial"/>
              </w:rPr>
            </w:pPr>
            <w:r w:rsidRPr="00F5793D">
              <w:rPr>
                <w:rFonts w:ascii="Arial" w:hAnsi="Arial" w:cs="Arial"/>
              </w:rPr>
              <w:t>V……………</w:t>
            </w:r>
            <w:proofErr w:type="gramStart"/>
            <w:r w:rsidRPr="00F5793D">
              <w:rPr>
                <w:rFonts w:ascii="Arial" w:hAnsi="Arial" w:cs="Arial"/>
              </w:rPr>
              <w:t>…….</w:t>
            </w:r>
            <w:proofErr w:type="gramEnd"/>
            <w:r w:rsidRPr="00F5793D">
              <w:rPr>
                <w:rFonts w:ascii="Arial" w:hAnsi="Arial" w:cs="Arial"/>
              </w:rPr>
              <w:t>. dne………</w:t>
            </w:r>
          </w:p>
        </w:tc>
      </w:tr>
      <w:tr w:rsidR="00943F4A" w:rsidRPr="00FB22EB" w14:paraId="7C40B97E" w14:textId="77777777" w:rsidTr="00943F4A">
        <w:tc>
          <w:tcPr>
            <w:tcW w:w="4606" w:type="dxa"/>
            <w:shd w:val="clear" w:color="auto" w:fill="auto"/>
          </w:tcPr>
          <w:p w14:paraId="23B01AFF" w14:textId="77777777" w:rsidR="00943F4A" w:rsidRPr="00F5793D" w:rsidRDefault="00943F4A" w:rsidP="00943F4A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auto"/>
          </w:tcPr>
          <w:p w14:paraId="36086CBF" w14:textId="77777777" w:rsidR="00943F4A" w:rsidRPr="00F5793D" w:rsidRDefault="00943F4A" w:rsidP="00943F4A">
            <w:pPr>
              <w:rPr>
                <w:rFonts w:ascii="Arial" w:hAnsi="Arial" w:cs="Arial"/>
              </w:rPr>
            </w:pPr>
          </w:p>
        </w:tc>
      </w:tr>
      <w:tr w:rsidR="00943F4A" w:rsidRPr="00FB22EB" w14:paraId="23D4D12A" w14:textId="77777777" w:rsidTr="00943F4A">
        <w:tc>
          <w:tcPr>
            <w:tcW w:w="4606" w:type="dxa"/>
            <w:shd w:val="clear" w:color="auto" w:fill="auto"/>
          </w:tcPr>
          <w:p w14:paraId="5A191C5F" w14:textId="77777777" w:rsidR="00943F4A" w:rsidRPr="00F5793D" w:rsidRDefault="00943F4A" w:rsidP="00943F4A">
            <w:pPr>
              <w:rPr>
                <w:rFonts w:ascii="Arial" w:hAnsi="Arial" w:cs="Arial"/>
              </w:rPr>
            </w:pPr>
            <w:r w:rsidRPr="00F5793D">
              <w:rPr>
                <w:rFonts w:ascii="Arial" w:hAnsi="Arial" w:cs="Arial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10623D42" w14:textId="77777777" w:rsidR="00943F4A" w:rsidRPr="00F5793D" w:rsidRDefault="00943F4A" w:rsidP="00943F4A">
            <w:pPr>
              <w:rPr>
                <w:rFonts w:ascii="Arial" w:hAnsi="Arial" w:cs="Arial"/>
              </w:rPr>
            </w:pPr>
            <w:r w:rsidRPr="00F5793D">
              <w:rPr>
                <w:rFonts w:ascii="Arial" w:hAnsi="Arial" w:cs="Arial"/>
              </w:rPr>
              <w:t>……………………………………</w:t>
            </w:r>
          </w:p>
        </w:tc>
      </w:tr>
      <w:tr w:rsidR="00943F4A" w:rsidRPr="00FB22EB" w14:paraId="2EC57B16" w14:textId="77777777" w:rsidTr="00943F4A">
        <w:tc>
          <w:tcPr>
            <w:tcW w:w="4606" w:type="dxa"/>
            <w:shd w:val="clear" w:color="auto" w:fill="auto"/>
          </w:tcPr>
          <w:p w14:paraId="3668F6F9" w14:textId="77777777" w:rsidR="00943F4A" w:rsidRPr="00F5793D" w:rsidRDefault="00943F4A" w:rsidP="00943F4A">
            <w:pPr>
              <w:rPr>
                <w:rFonts w:ascii="Arial" w:hAnsi="Arial" w:cs="Arial"/>
                <w:b/>
              </w:rPr>
            </w:pPr>
            <w:r w:rsidRPr="00F5793D">
              <w:rPr>
                <w:rFonts w:ascii="Arial" w:hAnsi="Arial" w:cs="Arial"/>
                <w:b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73D78991" w14:textId="77777777" w:rsidR="00943F4A" w:rsidRPr="00F5793D" w:rsidRDefault="00943F4A" w:rsidP="00943F4A">
            <w:pPr>
              <w:rPr>
                <w:rFonts w:ascii="Arial" w:hAnsi="Arial" w:cs="Arial"/>
                <w:b/>
              </w:rPr>
            </w:pPr>
            <w:r w:rsidRPr="00F5793D">
              <w:rPr>
                <w:rFonts w:ascii="Arial" w:hAnsi="Arial" w:cs="Arial"/>
                <w:b/>
              </w:rPr>
              <w:t>zhotovitel</w:t>
            </w:r>
          </w:p>
        </w:tc>
      </w:tr>
    </w:tbl>
    <w:p w14:paraId="690FB4C2" w14:textId="77777777" w:rsidR="005B4750" w:rsidRPr="00F5793D" w:rsidRDefault="005B4750" w:rsidP="009B3B28">
      <w:pPr>
        <w:rPr>
          <w:rFonts w:ascii="Arial" w:hAnsi="Arial" w:cs="Arial"/>
        </w:rPr>
      </w:pPr>
    </w:p>
    <w:p w14:paraId="1A967868" w14:textId="72C75148" w:rsidR="005B4750" w:rsidRPr="00F5793D" w:rsidDel="00037CF1" w:rsidRDefault="005B4750" w:rsidP="009B3B28">
      <w:pPr>
        <w:rPr>
          <w:del w:id="44" w:author="Kuchtíčková Lucie Ing." w:date="2021-05-31T09:48:00Z"/>
          <w:rFonts w:ascii="Arial" w:hAnsi="Arial" w:cs="Arial"/>
        </w:rPr>
      </w:pPr>
    </w:p>
    <w:p w14:paraId="1995DFE9" w14:textId="63862839" w:rsidR="005B4750" w:rsidRPr="00F5793D" w:rsidDel="00037CF1" w:rsidRDefault="005B4750" w:rsidP="009B3B28">
      <w:pPr>
        <w:rPr>
          <w:del w:id="45" w:author="Kuchtíčková Lucie Ing." w:date="2021-05-31T09:48:00Z"/>
          <w:rFonts w:ascii="Arial" w:hAnsi="Arial" w:cs="Arial"/>
        </w:rPr>
      </w:pPr>
    </w:p>
    <w:p w14:paraId="25BBB4FA" w14:textId="11083339" w:rsidR="005B4750" w:rsidRDefault="005B4750" w:rsidP="009B3B28">
      <w:pPr>
        <w:rPr>
          <w:ins w:id="46" w:author="Kuchtíčková Lucie Ing." w:date="2021-05-31T09:48:00Z"/>
          <w:rFonts w:ascii="Arial" w:hAnsi="Arial" w:cs="Arial"/>
        </w:rPr>
      </w:pPr>
    </w:p>
    <w:p w14:paraId="02A1C782" w14:textId="136F89BD" w:rsidR="00037CF1" w:rsidRDefault="00037CF1" w:rsidP="009B3B28">
      <w:pPr>
        <w:rPr>
          <w:ins w:id="47" w:author="Kuchtíčková Lucie Ing." w:date="2021-05-31T09:48:00Z"/>
          <w:rFonts w:ascii="Arial" w:hAnsi="Arial" w:cs="Arial"/>
        </w:rPr>
      </w:pPr>
    </w:p>
    <w:p w14:paraId="3903E464" w14:textId="655D9ACE" w:rsidR="00037CF1" w:rsidRDefault="00037CF1" w:rsidP="009B3B28">
      <w:pPr>
        <w:rPr>
          <w:ins w:id="48" w:author="Kuchtíčková Lucie Ing." w:date="2021-05-31T09:48:00Z"/>
          <w:rFonts w:ascii="Arial" w:hAnsi="Arial" w:cs="Arial"/>
        </w:rPr>
      </w:pPr>
    </w:p>
    <w:p w14:paraId="5308BFCE" w14:textId="11B31C0E" w:rsidR="00037CF1" w:rsidRDefault="00037CF1" w:rsidP="009B3B28">
      <w:pPr>
        <w:rPr>
          <w:ins w:id="49" w:author="Kuchtíčková Lucie Ing." w:date="2021-05-31T09:48:00Z"/>
          <w:rFonts w:ascii="Arial" w:hAnsi="Arial" w:cs="Arial"/>
        </w:rPr>
      </w:pPr>
    </w:p>
    <w:p w14:paraId="1F47ECE0" w14:textId="25571229" w:rsidR="00037CF1" w:rsidRDefault="00037CF1" w:rsidP="009B3B28">
      <w:pPr>
        <w:rPr>
          <w:ins w:id="50" w:author="Kuchtíčková Lucie Ing." w:date="2021-05-31T09:48:00Z"/>
          <w:rFonts w:ascii="Arial" w:hAnsi="Arial" w:cs="Arial"/>
        </w:rPr>
      </w:pPr>
    </w:p>
    <w:p w14:paraId="18607EFF" w14:textId="4B8E731F" w:rsidR="00037CF1" w:rsidRDefault="00037CF1" w:rsidP="009B3B28">
      <w:pPr>
        <w:rPr>
          <w:ins w:id="51" w:author="Kuchtíčková Lucie Ing." w:date="2021-05-31T09:49:00Z"/>
          <w:rFonts w:ascii="Arial" w:hAnsi="Arial" w:cs="Arial"/>
        </w:rPr>
      </w:pPr>
      <w:ins w:id="52" w:author="Kuchtíčková Lucie Ing." w:date="2021-05-31T09:49:00Z">
        <w:r>
          <w:rPr>
            <w:rFonts w:ascii="Arial" w:hAnsi="Arial" w:cs="Arial"/>
          </w:rPr>
          <w:t>Příloha č. 1 Specifikace díla</w:t>
        </w:r>
      </w:ins>
    </w:p>
    <w:p w14:paraId="4899BA8C" w14:textId="77777777" w:rsidR="00037CF1" w:rsidRPr="00037CF1" w:rsidRDefault="00037CF1">
      <w:pPr>
        <w:jc w:val="both"/>
        <w:rPr>
          <w:ins w:id="53" w:author="Kuchtíčková Lucie Ing." w:date="2021-05-31T09:49:00Z"/>
          <w:rFonts w:ascii="Arial" w:hAnsi="Arial" w:cs="Arial"/>
          <w:bCs/>
        </w:rPr>
        <w:pPrChange w:id="54" w:author="Kuchtíčková Lucie Ing." w:date="2021-05-31T09:49:00Z">
          <w:pPr/>
        </w:pPrChange>
      </w:pPr>
      <w:ins w:id="55" w:author="Kuchtíčková Lucie Ing." w:date="2021-05-31T09:49:00Z">
        <w:r w:rsidRPr="00037CF1">
          <w:rPr>
            <w:rFonts w:ascii="Arial" w:hAnsi="Arial" w:cs="Arial"/>
          </w:rPr>
          <w:t xml:space="preserve">Předmětem plnění nadlimitní veřejné zakázky na služby </w:t>
        </w:r>
        <w:r w:rsidRPr="00037CF1">
          <w:rPr>
            <w:rFonts w:ascii="Arial" w:hAnsi="Arial" w:cs="Arial"/>
            <w:bCs/>
          </w:rPr>
          <w:t>je realizace společných zařízení po ukončených komplexních pozemkových úpravách v </w:t>
        </w:r>
        <w:proofErr w:type="spellStart"/>
        <w:r w:rsidRPr="00037CF1">
          <w:rPr>
            <w:rFonts w:ascii="Arial" w:hAnsi="Arial" w:cs="Arial"/>
            <w:bCs/>
          </w:rPr>
          <w:t>k.ú</w:t>
        </w:r>
        <w:proofErr w:type="spellEnd"/>
        <w:r w:rsidRPr="00037CF1">
          <w:rPr>
            <w:rFonts w:ascii="Arial" w:hAnsi="Arial" w:cs="Arial"/>
            <w:bCs/>
          </w:rPr>
          <w:t xml:space="preserve">. Velké Bílovice. </w:t>
        </w:r>
      </w:ins>
    </w:p>
    <w:p w14:paraId="4C96638D" w14:textId="77777777" w:rsidR="00037CF1" w:rsidRPr="00037CF1" w:rsidRDefault="00037CF1">
      <w:pPr>
        <w:jc w:val="both"/>
        <w:rPr>
          <w:ins w:id="56" w:author="Kuchtíčková Lucie Ing." w:date="2021-05-31T09:49:00Z"/>
          <w:rFonts w:ascii="Arial" w:hAnsi="Arial" w:cs="Arial"/>
          <w:bCs/>
        </w:rPr>
        <w:pPrChange w:id="57" w:author="Kuchtíčková Lucie Ing." w:date="2021-05-31T09:49:00Z">
          <w:pPr/>
        </w:pPrChange>
      </w:pPr>
      <w:ins w:id="58" w:author="Kuchtíčková Lucie Ing." w:date="2021-05-31T09:49:00Z">
        <w:r w:rsidRPr="00037CF1">
          <w:rPr>
            <w:rFonts w:ascii="Arial" w:hAnsi="Arial" w:cs="Arial"/>
            <w:bCs/>
          </w:rPr>
          <w:t>Za účelem ochrany území před silnou větrnou erozí a zlepšení vodohospodářských poměrů a ekologické stability v krajině budou realizovány lokální biokoridory LBK 8 a LBK 9 na parcelách KN 1241/681,6371/41 a 6373/47 v </w:t>
        </w:r>
        <w:proofErr w:type="spellStart"/>
        <w:r w:rsidRPr="00037CF1">
          <w:rPr>
            <w:rFonts w:ascii="Arial" w:hAnsi="Arial" w:cs="Arial"/>
            <w:bCs/>
          </w:rPr>
          <w:t>k.ú</w:t>
        </w:r>
        <w:proofErr w:type="spellEnd"/>
        <w:r w:rsidRPr="00037CF1">
          <w:rPr>
            <w:rFonts w:ascii="Arial" w:hAnsi="Arial" w:cs="Arial"/>
            <w:bCs/>
          </w:rPr>
          <w:t xml:space="preserve">. Velké Bílovice. </w:t>
        </w:r>
      </w:ins>
    </w:p>
    <w:p w14:paraId="4075F822" w14:textId="77777777" w:rsidR="00037CF1" w:rsidRPr="00037CF1" w:rsidRDefault="00037CF1">
      <w:pPr>
        <w:jc w:val="both"/>
        <w:rPr>
          <w:ins w:id="59" w:author="Kuchtíčková Lucie Ing." w:date="2021-05-31T09:49:00Z"/>
          <w:rFonts w:ascii="Arial" w:hAnsi="Arial" w:cs="Arial"/>
        </w:rPr>
        <w:pPrChange w:id="60" w:author="Kuchtíčková Lucie Ing." w:date="2021-05-31T09:49:00Z">
          <w:pPr/>
        </w:pPrChange>
      </w:pPr>
      <w:ins w:id="61" w:author="Kuchtíčková Lucie Ing." w:date="2021-05-31T09:49:00Z">
        <w:r w:rsidRPr="00037CF1">
          <w:rPr>
            <w:rFonts w:ascii="Arial" w:hAnsi="Arial" w:cs="Arial"/>
            <w:bCs/>
          </w:rPr>
          <w:t xml:space="preserve">Předmětem plnění je realizace protierozních a ekologických opatření spočívajících ve </w:t>
        </w:r>
        <w:r w:rsidRPr="00037CF1">
          <w:rPr>
            <w:rFonts w:ascii="Arial" w:hAnsi="Arial" w:cs="Arial"/>
            <w:b/>
          </w:rPr>
          <w:t>výsadbě biokoridorů LBK 8 a LBK 9</w:t>
        </w:r>
        <w:r w:rsidRPr="00037CF1">
          <w:rPr>
            <w:rFonts w:ascii="Arial" w:hAnsi="Arial" w:cs="Arial"/>
          </w:rPr>
          <w:t xml:space="preserve"> na parcelách KN 1241/681, KN 6371/41                      a KN 6373/47 v </w:t>
        </w:r>
        <w:proofErr w:type="spellStart"/>
        <w:r w:rsidRPr="00037CF1">
          <w:rPr>
            <w:rFonts w:ascii="Arial" w:hAnsi="Arial" w:cs="Arial"/>
          </w:rPr>
          <w:t>k.ú</w:t>
        </w:r>
        <w:proofErr w:type="spellEnd"/>
        <w:r w:rsidRPr="00037CF1">
          <w:rPr>
            <w:rFonts w:ascii="Arial" w:hAnsi="Arial" w:cs="Arial"/>
          </w:rPr>
          <w:t xml:space="preserve">. Velké Bílovice v celkové délce cca 2491 m, na ploše cca 4 1333 m2.  </w:t>
        </w:r>
      </w:ins>
    </w:p>
    <w:p w14:paraId="08BCF703" w14:textId="77777777" w:rsidR="00037CF1" w:rsidRPr="00037CF1" w:rsidRDefault="00037CF1">
      <w:pPr>
        <w:jc w:val="both"/>
        <w:rPr>
          <w:ins w:id="62" w:author="Kuchtíčková Lucie Ing." w:date="2021-05-31T09:49:00Z"/>
          <w:rFonts w:ascii="Arial" w:hAnsi="Arial" w:cs="Arial"/>
        </w:rPr>
        <w:pPrChange w:id="63" w:author="Kuchtíčková Lucie Ing." w:date="2021-05-31T09:49:00Z">
          <w:pPr/>
        </w:pPrChange>
      </w:pPr>
      <w:ins w:id="64" w:author="Kuchtíčková Lucie Ing." w:date="2021-05-31T09:49:00Z">
        <w:r w:rsidRPr="00037CF1">
          <w:rPr>
            <w:rFonts w:ascii="Arial" w:hAnsi="Arial" w:cs="Arial"/>
          </w:rPr>
          <w:t>Plochy určené pro výsadbu jsou v současné době intenzivně zemědělsky využívány jako orná půda, proto je významná nejen ekologická funkce, ale rovněž funkce krajinotvorná.</w:t>
        </w:r>
      </w:ins>
    </w:p>
    <w:p w14:paraId="545CEC94" w14:textId="77777777" w:rsidR="00037CF1" w:rsidRPr="00037CF1" w:rsidRDefault="00037CF1">
      <w:pPr>
        <w:jc w:val="both"/>
        <w:rPr>
          <w:ins w:id="65" w:author="Kuchtíčková Lucie Ing." w:date="2021-05-31T09:49:00Z"/>
          <w:rFonts w:ascii="Arial" w:hAnsi="Arial" w:cs="Arial"/>
          <w:b/>
          <w:bCs/>
        </w:rPr>
        <w:pPrChange w:id="66" w:author="Kuchtíčková Lucie Ing." w:date="2021-05-31T09:49:00Z">
          <w:pPr/>
        </w:pPrChange>
      </w:pPr>
      <w:ins w:id="67" w:author="Kuchtíčková Lucie Ing." w:date="2021-05-31T09:49:00Z">
        <w:r w:rsidRPr="00037CF1">
          <w:rPr>
            <w:rFonts w:ascii="Arial" w:hAnsi="Arial" w:cs="Arial"/>
            <w:b/>
            <w:bCs/>
          </w:rPr>
          <w:lastRenderedPageBreak/>
          <w:t>Před zahájením prací je nutné vytyčit podzemní zařízení! V případě jejich obnažení, nebo zjištění nepřesnosti je třeba navržené řešení ověřit a event. opravit! Zvláště při zatloukání kůlu dočasného lesnického oplocení v OP jednotlivých podzemních zařízení je nutno znát přesnou polohu dotčeného zařízení a vyhnout se možnému střetu!</w:t>
        </w:r>
      </w:ins>
    </w:p>
    <w:p w14:paraId="0BECD657" w14:textId="77777777" w:rsidR="00037CF1" w:rsidRPr="00037CF1" w:rsidRDefault="00037CF1">
      <w:pPr>
        <w:jc w:val="both"/>
        <w:rPr>
          <w:ins w:id="68" w:author="Kuchtíčková Lucie Ing." w:date="2021-05-31T09:49:00Z"/>
          <w:rFonts w:ascii="Arial" w:hAnsi="Arial" w:cs="Arial"/>
        </w:rPr>
        <w:pPrChange w:id="69" w:author="Kuchtíčková Lucie Ing." w:date="2021-05-31T09:49:00Z">
          <w:pPr/>
        </w:pPrChange>
      </w:pPr>
      <w:ins w:id="70" w:author="Kuchtíčková Lucie Ing." w:date="2021-05-31T09:49:00Z">
        <w:r w:rsidRPr="00037CF1">
          <w:rPr>
            <w:rFonts w:ascii="Arial" w:hAnsi="Arial" w:cs="Arial"/>
          </w:rPr>
          <w:t xml:space="preserve">Vysazené stromy budou uvázány ke kůlu. Stromy i keře budou ošetřeny repelentním nátěrem proti okusu (bazální část – ochrana především proti zajícům, kteří mohou vniknout do oplocenky). U stromů lze alternativně (umožní-li to velikost výpěstku) použít individuální samosvorné chráničky. Z důvodu nutnosti ochrany výsadeb proti okusu bude celá plocha výsadeb opatřena dočasným drátěným lesnickým oplocením (1,6 m), vždy s bránou pro vstup a vjezd mechanizace. Pro stavbu oplocenky budou z důvodu větší trvanlivosti použity hoblované kůly. </w:t>
        </w:r>
      </w:ins>
    </w:p>
    <w:p w14:paraId="17E782A7" w14:textId="77777777" w:rsidR="00037CF1" w:rsidRPr="00037CF1" w:rsidRDefault="00037CF1">
      <w:pPr>
        <w:jc w:val="both"/>
        <w:rPr>
          <w:ins w:id="71" w:author="Kuchtíčková Lucie Ing." w:date="2021-05-31T09:49:00Z"/>
          <w:rFonts w:ascii="Arial" w:hAnsi="Arial" w:cs="Arial"/>
          <w:b/>
          <w:bCs/>
        </w:rPr>
        <w:pPrChange w:id="72" w:author="Kuchtíčková Lucie Ing." w:date="2021-05-31T09:49:00Z">
          <w:pPr/>
        </w:pPrChange>
      </w:pPr>
      <w:ins w:id="73" w:author="Kuchtíčková Lucie Ing." w:date="2021-05-31T09:49:00Z">
        <w:r w:rsidRPr="00037CF1">
          <w:rPr>
            <w:rFonts w:ascii="Arial" w:hAnsi="Arial" w:cs="Arial"/>
            <w:b/>
            <w:bCs/>
          </w:rPr>
          <w:t>Součástí realizace prací je i geodetické vytyčení parcel a před zahájením realizace služeb spojených s výsadbou dřevin a zaměření skutečného provedení.</w:t>
        </w:r>
      </w:ins>
    </w:p>
    <w:p w14:paraId="278BF93E" w14:textId="77777777" w:rsidR="00037CF1" w:rsidRPr="00037CF1" w:rsidRDefault="00037CF1">
      <w:pPr>
        <w:jc w:val="both"/>
        <w:rPr>
          <w:ins w:id="74" w:author="Kuchtíčková Lucie Ing." w:date="2021-05-31T09:49:00Z"/>
          <w:rFonts w:ascii="Arial" w:hAnsi="Arial" w:cs="Arial"/>
        </w:rPr>
        <w:pPrChange w:id="75" w:author="Kuchtíčková Lucie Ing." w:date="2021-05-31T09:49:00Z">
          <w:pPr/>
        </w:pPrChange>
      </w:pPr>
      <w:ins w:id="76" w:author="Kuchtíčková Lucie Ing." w:date="2021-05-31T09:49:00Z">
        <w:r w:rsidRPr="00037CF1">
          <w:rPr>
            <w:rFonts w:ascii="Arial" w:hAnsi="Arial" w:cs="Arial"/>
          </w:rPr>
          <w:t xml:space="preserve">Součástí plnění předmětu veřejné zakázky je také </w:t>
        </w:r>
        <w:r w:rsidRPr="00037CF1">
          <w:rPr>
            <w:rFonts w:ascii="Arial" w:hAnsi="Arial" w:cs="Arial"/>
            <w:b/>
            <w:bCs/>
          </w:rPr>
          <w:t xml:space="preserve">zajištění záchranného archeologického výzkumu </w:t>
        </w:r>
        <w:r w:rsidRPr="00037CF1">
          <w:rPr>
            <w:rFonts w:ascii="Arial" w:hAnsi="Arial" w:cs="Arial"/>
          </w:rPr>
          <w:t>ve smyslu zákona č. 20/1987 Sb., o státní památkové péči, v platném znění – I. etapy, tj. dohledu při zemních pracích a vypracování Závěrečné zprávy o provedení záchranného archeologického výzkumu v případě, že výsledek dohledu v první etapě bude negativní. V případě, že dojde ke zjištění archeologických nálezů, bude u II. etapy, tj. vlastního výzkumu v případě pozitivního zjištění archeologických nálezů, postupováno           v souladu se zákonem.</w:t>
        </w:r>
      </w:ins>
    </w:p>
    <w:p w14:paraId="3FE57852" w14:textId="77777777" w:rsidR="00037CF1" w:rsidRPr="00037CF1" w:rsidRDefault="00037CF1">
      <w:pPr>
        <w:jc w:val="both"/>
        <w:rPr>
          <w:ins w:id="77" w:author="Kuchtíčková Lucie Ing." w:date="2021-05-31T09:49:00Z"/>
          <w:rFonts w:ascii="Arial" w:hAnsi="Arial" w:cs="Arial"/>
        </w:rPr>
        <w:pPrChange w:id="78" w:author="Kuchtíčková Lucie Ing." w:date="2021-05-31T09:49:00Z">
          <w:pPr/>
        </w:pPrChange>
      </w:pPr>
      <w:ins w:id="79" w:author="Kuchtíčková Lucie Ing." w:date="2021-05-31T09:49:00Z">
        <w:r w:rsidRPr="00037CF1">
          <w:rPr>
            <w:rFonts w:ascii="Arial" w:hAnsi="Arial" w:cs="Arial"/>
          </w:rPr>
          <w:t xml:space="preserve">Součástí plnění bude zajištění tříleté následné péče o porost.    </w:t>
        </w:r>
      </w:ins>
    </w:p>
    <w:p w14:paraId="6145AF7D" w14:textId="77777777" w:rsidR="00037CF1" w:rsidRPr="00037CF1" w:rsidRDefault="00037CF1">
      <w:pPr>
        <w:jc w:val="both"/>
        <w:rPr>
          <w:ins w:id="80" w:author="Kuchtíčková Lucie Ing." w:date="2021-05-31T09:49:00Z"/>
          <w:rFonts w:ascii="Arial" w:hAnsi="Arial" w:cs="Arial"/>
          <w:b/>
        </w:rPr>
        <w:pPrChange w:id="81" w:author="Kuchtíčková Lucie Ing." w:date="2021-05-31T09:49:00Z">
          <w:pPr/>
        </w:pPrChange>
      </w:pPr>
      <w:ins w:id="82" w:author="Kuchtíčková Lucie Ing." w:date="2021-05-31T09:49:00Z">
        <w:r w:rsidRPr="00037CF1">
          <w:rPr>
            <w:rFonts w:ascii="Arial" w:hAnsi="Arial" w:cs="Arial"/>
          </w:rPr>
          <w:t>Podrobnou definici předmětu veřejné zakázky a technické podmínky stanovuje projektová dokumentace vypracovaná společností AGROPROJEKT PSO s.r.o., Slavíčkova 840/</w:t>
        </w:r>
        <w:proofErr w:type="gramStart"/>
        <w:r w:rsidRPr="00037CF1">
          <w:rPr>
            <w:rFonts w:ascii="Arial" w:hAnsi="Arial" w:cs="Arial"/>
          </w:rPr>
          <w:t>1b</w:t>
        </w:r>
        <w:proofErr w:type="gramEnd"/>
        <w:r w:rsidRPr="00037CF1">
          <w:rPr>
            <w:rFonts w:ascii="Arial" w:hAnsi="Arial" w:cs="Arial"/>
          </w:rPr>
          <w:t>, 638 00 Brno, IČ: 41601483, pod zakázkovým číslem 117-3140-20.</w:t>
        </w:r>
      </w:ins>
    </w:p>
    <w:p w14:paraId="32E34E7E" w14:textId="554716A2" w:rsidR="00037CF1" w:rsidRDefault="00037CF1" w:rsidP="009B3B28">
      <w:pPr>
        <w:rPr>
          <w:ins w:id="83" w:author="Kuchtíčková Lucie Ing." w:date="2021-05-31T09:49:00Z"/>
          <w:rFonts w:ascii="Arial" w:hAnsi="Arial" w:cs="Arial"/>
        </w:rPr>
      </w:pPr>
    </w:p>
    <w:p w14:paraId="233C1D0B" w14:textId="77777777" w:rsidR="00037CF1" w:rsidRPr="00F5793D" w:rsidRDefault="00037CF1" w:rsidP="009B3B28">
      <w:pPr>
        <w:rPr>
          <w:rFonts w:ascii="Arial" w:hAnsi="Arial" w:cs="Arial"/>
        </w:rPr>
      </w:pPr>
    </w:p>
    <w:sectPr w:rsidR="00037CF1" w:rsidRPr="00F5793D" w:rsidSect="004F067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B276F5" w14:textId="77777777" w:rsidR="007426F3" w:rsidRDefault="007426F3" w:rsidP="006C3D15">
      <w:pPr>
        <w:spacing w:after="0" w:line="240" w:lineRule="auto"/>
      </w:pPr>
      <w:r>
        <w:separator/>
      </w:r>
    </w:p>
  </w:endnote>
  <w:endnote w:type="continuationSeparator" w:id="0">
    <w:p w14:paraId="4D6C1EE6" w14:textId="77777777" w:rsidR="007426F3" w:rsidRDefault="007426F3" w:rsidP="006C3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CE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0935805"/>
      <w:docPartObj>
        <w:docPartGallery w:val="Page Numbers (Bottom of Page)"/>
        <w:docPartUnique/>
      </w:docPartObj>
    </w:sdtPr>
    <w:sdtEndPr/>
    <w:sdtContent>
      <w:p w14:paraId="41EC6AB6" w14:textId="06C4891C" w:rsidR="00DF5FD6" w:rsidRDefault="00DF5FD6">
        <w:pPr>
          <w:pStyle w:val="Zpat"/>
          <w:jc w:val="center"/>
        </w:pPr>
        <w:r w:rsidRPr="00F5793D">
          <w:rPr>
            <w:rFonts w:ascii="Arial" w:hAnsi="Arial" w:cs="Arial"/>
          </w:rPr>
          <w:fldChar w:fldCharType="begin"/>
        </w:r>
        <w:r w:rsidRPr="00F5793D">
          <w:rPr>
            <w:rFonts w:ascii="Arial" w:hAnsi="Arial" w:cs="Arial"/>
          </w:rPr>
          <w:instrText>PAGE   \* MERGEFORMAT</w:instrText>
        </w:r>
        <w:r w:rsidRPr="00F5793D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25</w:t>
        </w:r>
        <w:r w:rsidRPr="00F5793D">
          <w:rPr>
            <w:rFonts w:ascii="Arial" w:hAnsi="Arial" w:cs="Arial"/>
          </w:rPr>
          <w:fldChar w:fldCharType="end"/>
        </w:r>
        <w:r w:rsidRPr="00F5793D">
          <w:rPr>
            <w:rFonts w:ascii="Arial" w:hAnsi="Arial" w:cs="Arial"/>
          </w:rPr>
          <w:t>/2</w:t>
        </w:r>
        <w:r>
          <w:rPr>
            <w:rFonts w:ascii="Arial" w:hAnsi="Arial" w:cs="Arial"/>
          </w:rPr>
          <w:t>2</w:t>
        </w:r>
      </w:p>
    </w:sdtContent>
  </w:sdt>
  <w:p w14:paraId="25C6AEC5" w14:textId="77777777" w:rsidR="00DF5FD6" w:rsidRDefault="00DF5FD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3E8D59" w14:textId="77777777" w:rsidR="00DF5FD6" w:rsidRDefault="00DF5FD6" w:rsidP="00C70132">
    <w:pPr>
      <w:pStyle w:val="Zpat"/>
      <w:jc w:val="center"/>
    </w:pPr>
    <w:r>
      <w:t xml:space="preserve">1/28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BA881B" w14:textId="77777777" w:rsidR="007426F3" w:rsidRDefault="007426F3" w:rsidP="006C3D15">
      <w:pPr>
        <w:spacing w:after="0" w:line="240" w:lineRule="auto"/>
      </w:pPr>
      <w:r>
        <w:separator/>
      </w:r>
    </w:p>
  </w:footnote>
  <w:footnote w:type="continuationSeparator" w:id="0">
    <w:p w14:paraId="17177D75" w14:textId="77777777" w:rsidR="007426F3" w:rsidRDefault="007426F3" w:rsidP="006C3D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E1138C" w14:textId="77777777" w:rsidR="00DF5FD6" w:rsidRPr="00F5793D" w:rsidRDefault="00DF5FD6">
    <w:pPr>
      <w:pStyle w:val="Zhlav"/>
      <w:rPr>
        <w:rFonts w:ascii="Arial" w:hAnsi="Arial" w:cs="Arial"/>
      </w:rPr>
    </w:pPr>
    <w:r>
      <w:tab/>
    </w:r>
    <w:r>
      <w:tab/>
    </w:r>
    <w:r w:rsidRPr="00F5793D">
      <w:rPr>
        <w:rFonts w:ascii="Arial" w:hAnsi="Arial" w:cs="Arial"/>
      </w:rPr>
      <w:t>Č.j. objednatele:</w:t>
    </w:r>
  </w:p>
  <w:p w14:paraId="48B79E07" w14:textId="77777777" w:rsidR="00DF5FD6" w:rsidRPr="00F5793D" w:rsidRDefault="00DF5FD6">
    <w:pPr>
      <w:pStyle w:val="Zhlav"/>
      <w:rPr>
        <w:rFonts w:ascii="Arial" w:hAnsi="Arial" w:cs="Arial"/>
      </w:rPr>
    </w:pPr>
    <w:r w:rsidRPr="00F5793D">
      <w:rPr>
        <w:rFonts w:ascii="Arial" w:hAnsi="Arial" w:cs="Arial"/>
      </w:rPr>
      <w:tab/>
    </w:r>
    <w:r w:rsidRPr="00F5793D">
      <w:rPr>
        <w:rFonts w:ascii="Arial" w:hAnsi="Arial" w:cs="Arial"/>
      </w:rPr>
      <w:tab/>
      <w:t>Č.j. zhotovitele: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F528A" w14:textId="6574BFB5" w:rsidR="00DF5FD6" w:rsidRPr="00F5793D" w:rsidRDefault="00DF5FD6" w:rsidP="004F0679">
    <w:pPr>
      <w:pStyle w:val="Zhlav"/>
      <w:rPr>
        <w:rFonts w:ascii="Arial" w:hAnsi="Arial" w:cs="Arial"/>
      </w:rPr>
    </w:pPr>
    <w:r w:rsidRPr="00F5793D">
      <w:rPr>
        <w:rFonts w:ascii="Arial" w:hAnsi="Arial" w:cs="Arial"/>
      </w:rPr>
      <w:t xml:space="preserve">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F5793D">
      <w:rPr>
        <w:rFonts w:ascii="Arial" w:hAnsi="Arial" w:cs="Arial"/>
      </w:rPr>
      <w:t>Č.j. objednatele:</w:t>
    </w:r>
  </w:p>
  <w:p w14:paraId="6E7E600E" w14:textId="77777777" w:rsidR="00DF5FD6" w:rsidRPr="00F5793D" w:rsidRDefault="00DF5FD6" w:rsidP="004F0679">
    <w:pPr>
      <w:pStyle w:val="Zhlav"/>
      <w:rPr>
        <w:rFonts w:ascii="Arial" w:hAnsi="Arial" w:cs="Arial"/>
      </w:rPr>
    </w:pPr>
    <w:r w:rsidRPr="00F5793D">
      <w:rPr>
        <w:rFonts w:ascii="Arial" w:hAnsi="Arial" w:cs="Arial"/>
      </w:rPr>
      <w:tab/>
    </w:r>
    <w:r w:rsidRPr="00F5793D">
      <w:rPr>
        <w:rFonts w:ascii="Arial" w:hAnsi="Arial" w:cs="Arial"/>
      </w:rPr>
      <w:tab/>
      <w:t>Č.j. zhotovitele:</w:t>
    </w:r>
  </w:p>
  <w:p w14:paraId="0137F6E5" w14:textId="77777777" w:rsidR="00DF5FD6" w:rsidRDefault="00DF5F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108227A"/>
    <w:multiLevelType w:val="hybridMultilevel"/>
    <w:tmpl w:val="A9F6E6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68A43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C6929"/>
    <w:multiLevelType w:val="hybridMultilevel"/>
    <w:tmpl w:val="37FC1A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05EA3"/>
    <w:multiLevelType w:val="hybridMultilevel"/>
    <w:tmpl w:val="E03E67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A5AE5"/>
    <w:multiLevelType w:val="hybridMultilevel"/>
    <w:tmpl w:val="BCDE2E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C44C6"/>
    <w:multiLevelType w:val="hybridMultilevel"/>
    <w:tmpl w:val="3E2C99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4083B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601E6"/>
    <w:multiLevelType w:val="hybridMultilevel"/>
    <w:tmpl w:val="2A986B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C659A"/>
    <w:multiLevelType w:val="hybridMultilevel"/>
    <w:tmpl w:val="1098E9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206ACF"/>
    <w:multiLevelType w:val="hybridMultilevel"/>
    <w:tmpl w:val="A9BCFBBE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4F32B5F2">
      <w:start w:val="15"/>
      <w:numFmt w:val="bullet"/>
      <w:lvlText w:val=""/>
      <w:lvlJc w:val="left"/>
      <w:pPr>
        <w:ind w:left="2160" w:hanging="360"/>
      </w:pPr>
      <w:rPr>
        <w:rFonts w:ascii="Symbol" w:eastAsiaTheme="minorHAnsi" w:hAnsi="Symbol" w:cstheme="minorBidi" w:hint="default"/>
        <w:i w:val="0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963046D"/>
    <w:multiLevelType w:val="hybridMultilevel"/>
    <w:tmpl w:val="F684AC3C"/>
    <w:lvl w:ilvl="0" w:tplc="04050019">
      <w:start w:val="1"/>
      <w:numFmt w:val="lowerLetter"/>
      <w:lvlText w:val="%1."/>
      <w:lvlJc w:val="left"/>
      <w:pPr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298F0F84"/>
    <w:multiLevelType w:val="hybridMultilevel"/>
    <w:tmpl w:val="F230D7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6809A3"/>
    <w:multiLevelType w:val="hybridMultilevel"/>
    <w:tmpl w:val="D76A9D16"/>
    <w:lvl w:ilvl="0" w:tplc="04050017">
      <w:start w:val="1"/>
      <w:numFmt w:val="lowerLetter"/>
      <w:lvlText w:val="%1)"/>
      <w:lvlJc w:val="left"/>
      <w:pPr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 w15:restartNumberingAfterBreak="0">
    <w:nsid w:val="32856502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105FB7"/>
    <w:multiLevelType w:val="hybridMultilevel"/>
    <w:tmpl w:val="4AE469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588"/>
        </w:tabs>
        <w:ind w:left="1588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6BB5197"/>
    <w:multiLevelType w:val="hybridMultilevel"/>
    <w:tmpl w:val="BB842B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F716D2"/>
    <w:multiLevelType w:val="hybridMultilevel"/>
    <w:tmpl w:val="44887A8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C56C98"/>
    <w:multiLevelType w:val="hybridMultilevel"/>
    <w:tmpl w:val="50846F2C"/>
    <w:lvl w:ilvl="0" w:tplc="13D04FB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A72733C"/>
    <w:multiLevelType w:val="hybridMultilevel"/>
    <w:tmpl w:val="37EE26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F21BA8"/>
    <w:multiLevelType w:val="hybridMultilevel"/>
    <w:tmpl w:val="1466FA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CA1DB5"/>
    <w:multiLevelType w:val="hybridMultilevel"/>
    <w:tmpl w:val="38A8D4DC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576DD6"/>
    <w:multiLevelType w:val="hybridMultilevel"/>
    <w:tmpl w:val="FDE4D588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6AE392D"/>
    <w:multiLevelType w:val="hybridMultilevel"/>
    <w:tmpl w:val="80408E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FD4B70"/>
    <w:multiLevelType w:val="hybridMultilevel"/>
    <w:tmpl w:val="81C288A2"/>
    <w:lvl w:ilvl="0" w:tplc="0405000F">
      <w:start w:val="1"/>
      <w:numFmt w:val="decimal"/>
      <w:lvlText w:val="%1."/>
      <w:lvlJc w:val="left"/>
      <w:pPr>
        <w:ind w:left="773" w:hanging="360"/>
      </w:pPr>
    </w:lvl>
    <w:lvl w:ilvl="1" w:tplc="04050019" w:tentative="1">
      <w:start w:val="1"/>
      <w:numFmt w:val="lowerLetter"/>
      <w:lvlText w:val="%2."/>
      <w:lvlJc w:val="left"/>
      <w:pPr>
        <w:ind w:left="1493" w:hanging="360"/>
      </w:pPr>
    </w:lvl>
    <w:lvl w:ilvl="2" w:tplc="0405001B" w:tentative="1">
      <w:start w:val="1"/>
      <w:numFmt w:val="lowerRoman"/>
      <w:lvlText w:val="%3."/>
      <w:lvlJc w:val="right"/>
      <w:pPr>
        <w:ind w:left="2213" w:hanging="180"/>
      </w:pPr>
    </w:lvl>
    <w:lvl w:ilvl="3" w:tplc="0405000F" w:tentative="1">
      <w:start w:val="1"/>
      <w:numFmt w:val="decimal"/>
      <w:lvlText w:val="%4."/>
      <w:lvlJc w:val="left"/>
      <w:pPr>
        <w:ind w:left="2933" w:hanging="360"/>
      </w:pPr>
    </w:lvl>
    <w:lvl w:ilvl="4" w:tplc="04050019" w:tentative="1">
      <w:start w:val="1"/>
      <w:numFmt w:val="lowerLetter"/>
      <w:lvlText w:val="%5."/>
      <w:lvlJc w:val="left"/>
      <w:pPr>
        <w:ind w:left="3653" w:hanging="360"/>
      </w:pPr>
    </w:lvl>
    <w:lvl w:ilvl="5" w:tplc="0405001B" w:tentative="1">
      <w:start w:val="1"/>
      <w:numFmt w:val="lowerRoman"/>
      <w:lvlText w:val="%6."/>
      <w:lvlJc w:val="right"/>
      <w:pPr>
        <w:ind w:left="4373" w:hanging="180"/>
      </w:pPr>
    </w:lvl>
    <w:lvl w:ilvl="6" w:tplc="0405000F" w:tentative="1">
      <w:start w:val="1"/>
      <w:numFmt w:val="decimal"/>
      <w:lvlText w:val="%7."/>
      <w:lvlJc w:val="left"/>
      <w:pPr>
        <w:ind w:left="5093" w:hanging="360"/>
      </w:pPr>
    </w:lvl>
    <w:lvl w:ilvl="7" w:tplc="04050019" w:tentative="1">
      <w:start w:val="1"/>
      <w:numFmt w:val="lowerLetter"/>
      <w:lvlText w:val="%8."/>
      <w:lvlJc w:val="left"/>
      <w:pPr>
        <w:ind w:left="5813" w:hanging="360"/>
      </w:pPr>
    </w:lvl>
    <w:lvl w:ilvl="8" w:tplc="040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25" w15:restartNumberingAfterBreak="0">
    <w:nsid w:val="4A126759"/>
    <w:multiLevelType w:val="hybridMultilevel"/>
    <w:tmpl w:val="FC446E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C4112B"/>
    <w:multiLevelType w:val="hybridMultilevel"/>
    <w:tmpl w:val="B0621B4C"/>
    <w:lvl w:ilvl="0" w:tplc="04050019">
      <w:start w:val="1"/>
      <w:numFmt w:val="lowerLetter"/>
      <w:lvlText w:val="%1."/>
      <w:lvlJc w:val="left"/>
      <w:pPr>
        <w:ind w:left="3240" w:hanging="360"/>
      </w:pPr>
    </w:lvl>
    <w:lvl w:ilvl="1" w:tplc="04050019" w:tentative="1">
      <w:start w:val="1"/>
      <w:numFmt w:val="lowerLetter"/>
      <w:lvlText w:val="%2."/>
      <w:lvlJc w:val="left"/>
      <w:pPr>
        <w:ind w:left="3960" w:hanging="360"/>
      </w:pPr>
    </w:lvl>
    <w:lvl w:ilvl="2" w:tplc="0405001B" w:tentative="1">
      <w:start w:val="1"/>
      <w:numFmt w:val="lowerRoman"/>
      <w:lvlText w:val="%3."/>
      <w:lvlJc w:val="right"/>
      <w:pPr>
        <w:ind w:left="4680" w:hanging="180"/>
      </w:pPr>
    </w:lvl>
    <w:lvl w:ilvl="3" w:tplc="0405000F" w:tentative="1">
      <w:start w:val="1"/>
      <w:numFmt w:val="decimal"/>
      <w:lvlText w:val="%4."/>
      <w:lvlJc w:val="left"/>
      <w:pPr>
        <w:ind w:left="5400" w:hanging="360"/>
      </w:pPr>
    </w:lvl>
    <w:lvl w:ilvl="4" w:tplc="04050019" w:tentative="1">
      <w:start w:val="1"/>
      <w:numFmt w:val="lowerLetter"/>
      <w:lvlText w:val="%5."/>
      <w:lvlJc w:val="left"/>
      <w:pPr>
        <w:ind w:left="6120" w:hanging="360"/>
      </w:pPr>
    </w:lvl>
    <w:lvl w:ilvl="5" w:tplc="0405001B" w:tentative="1">
      <w:start w:val="1"/>
      <w:numFmt w:val="lowerRoman"/>
      <w:lvlText w:val="%6."/>
      <w:lvlJc w:val="right"/>
      <w:pPr>
        <w:ind w:left="6840" w:hanging="180"/>
      </w:pPr>
    </w:lvl>
    <w:lvl w:ilvl="6" w:tplc="0405000F" w:tentative="1">
      <w:start w:val="1"/>
      <w:numFmt w:val="decimal"/>
      <w:lvlText w:val="%7."/>
      <w:lvlJc w:val="left"/>
      <w:pPr>
        <w:ind w:left="7560" w:hanging="360"/>
      </w:pPr>
    </w:lvl>
    <w:lvl w:ilvl="7" w:tplc="04050019" w:tentative="1">
      <w:start w:val="1"/>
      <w:numFmt w:val="lowerLetter"/>
      <w:lvlText w:val="%8."/>
      <w:lvlJc w:val="left"/>
      <w:pPr>
        <w:ind w:left="8280" w:hanging="360"/>
      </w:pPr>
    </w:lvl>
    <w:lvl w:ilvl="8" w:tplc="040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7" w15:restartNumberingAfterBreak="0">
    <w:nsid w:val="4CFB6F18"/>
    <w:multiLevelType w:val="hybridMultilevel"/>
    <w:tmpl w:val="864C9A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EA16B6"/>
    <w:multiLevelType w:val="hybridMultilevel"/>
    <w:tmpl w:val="2E0C0894"/>
    <w:lvl w:ilvl="0" w:tplc="F12CAA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CDA6262"/>
    <w:multiLevelType w:val="hybridMultilevel"/>
    <w:tmpl w:val="4AE469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9A7ABA"/>
    <w:multiLevelType w:val="hybridMultilevel"/>
    <w:tmpl w:val="EC400E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26FC1"/>
    <w:multiLevelType w:val="hybridMultilevel"/>
    <w:tmpl w:val="3DAA3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916AEF"/>
    <w:multiLevelType w:val="hybridMultilevel"/>
    <w:tmpl w:val="FBD8342E"/>
    <w:lvl w:ilvl="0" w:tplc="D8E205E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D93070"/>
    <w:multiLevelType w:val="hybridMultilevel"/>
    <w:tmpl w:val="4E9E75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3392F294">
      <w:start w:val="15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CDC0E2CC">
      <w:start w:val="1"/>
      <w:numFmt w:val="decimal"/>
      <w:lvlText w:val="%4."/>
      <w:lvlJc w:val="left"/>
      <w:pPr>
        <w:ind w:left="2628" w:hanging="360"/>
      </w:pPr>
      <w:rPr>
        <w:b w:val="0"/>
        <w:i w:val="0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763EA5"/>
    <w:multiLevelType w:val="hybridMultilevel"/>
    <w:tmpl w:val="14C41698"/>
    <w:lvl w:ilvl="0" w:tplc="FB42CA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FC7C8A"/>
    <w:multiLevelType w:val="hybridMultilevel"/>
    <w:tmpl w:val="142C4ADA"/>
    <w:lvl w:ilvl="0" w:tplc="FDD8E44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BD4609"/>
    <w:multiLevelType w:val="hybridMultilevel"/>
    <w:tmpl w:val="11C88F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CD3A4E"/>
    <w:multiLevelType w:val="hybridMultilevel"/>
    <w:tmpl w:val="190E781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743025"/>
    <w:multiLevelType w:val="hybridMultilevel"/>
    <w:tmpl w:val="BE24E828"/>
    <w:lvl w:ilvl="0" w:tplc="E55A40FA">
      <w:start w:val="1"/>
      <w:numFmt w:val="lowerLetter"/>
      <w:lvlText w:val="%1."/>
      <w:lvlJc w:val="left"/>
      <w:pPr>
        <w:ind w:left="1352" w:hanging="360"/>
      </w:pPr>
      <w:rPr>
        <w:b w:val="0"/>
        <w:i w:val="0"/>
        <w:iCs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0" w15:restartNumberingAfterBreak="0">
    <w:nsid w:val="754B7CD2"/>
    <w:multiLevelType w:val="hybridMultilevel"/>
    <w:tmpl w:val="A0A2DC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141BE4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5"/>
  </w:num>
  <w:num w:numId="3">
    <w:abstractNumId w:val="2"/>
  </w:num>
  <w:num w:numId="4">
    <w:abstractNumId w:val="36"/>
  </w:num>
  <w:num w:numId="5">
    <w:abstractNumId w:val="39"/>
  </w:num>
  <w:num w:numId="6">
    <w:abstractNumId w:val="40"/>
  </w:num>
  <w:num w:numId="7">
    <w:abstractNumId w:val="1"/>
  </w:num>
  <w:num w:numId="8">
    <w:abstractNumId w:val="21"/>
  </w:num>
  <w:num w:numId="9">
    <w:abstractNumId w:val="35"/>
  </w:num>
  <w:num w:numId="10">
    <w:abstractNumId w:val="17"/>
  </w:num>
  <w:num w:numId="11">
    <w:abstractNumId w:val="37"/>
  </w:num>
  <w:num w:numId="12">
    <w:abstractNumId w:val="25"/>
  </w:num>
  <w:num w:numId="13">
    <w:abstractNumId w:val="38"/>
  </w:num>
  <w:num w:numId="14">
    <w:abstractNumId w:val="9"/>
  </w:num>
  <w:num w:numId="15">
    <w:abstractNumId w:val="31"/>
  </w:num>
  <w:num w:numId="16">
    <w:abstractNumId w:val="13"/>
  </w:num>
  <w:num w:numId="17">
    <w:abstractNumId w:val="3"/>
  </w:num>
  <w:num w:numId="18">
    <w:abstractNumId w:val="5"/>
  </w:num>
  <w:num w:numId="19">
    <w:abstractNumId w:val="30"/>
  </w:num>
  <w:num w:numId="20">
    <w:abstractNumId w:val="32"/>
  </w:num>
  <w:num w:numId="21">
    <w:abstractNumId w:val="4"/>
  </w:num>
  <w:num w:numId="22">
    <w:abstractNumId w:val="19"/>
  </w:num>
  <w:num w:numId="23">
    <w:abstractNumId w:val="41"/>
  </w:num>
  <w:num w:numId="24">
    <w:abstractNumId w:val="6"/>
  </w:num>
  <w:num w:numId="25">
    <w:abstractNumId w:val="24"/>
  </w:num>
  <w:num w:numId="26">
    <w:abstractNumId w:val="16"/>
  </w:num>
  <w:num w:numId="27">
    <w:abstractNumId w:val="23"/>
  </w:num>
  <w:num w:numId="28">
    <w:abstractNumId w:val="7"/>
  </w:num>
  <w:num w:numId="29">
    <w:abstractNumId w:val="11"/>
  </w:num>
  <w:num w:numId="30">
    <w:abstractNumId w:val="27"/>
  </w:num>
  <w:num w:numId="31">
    <w:abstractNumId w:val="8"/>
  </w:num>
  <w:num w:numId="32">
    <w:abstractNumId w:val="34"/>
  </w:num>
  <w:num w:numId="33">
    <w:abstractNumId w:val="26"/>
  </w:num>
  <w:num w:numId="34">
    <w:abstractNumId w:val="22"/>
  </w:num>
  <w:num w:numId="35">
    <w:abstractNumId w:val="12"/>
  </w:num>
  <w:num w:numId="36">
    <w:abstractNumId w:val="10"/>
  </w:num>
  <w:num w:numId="37">
    <w:abstractNumId w:val="14"/>
  </w:num>
  <w:num w:numId="38">
    <w:abstractNumId w:val="20"/>
  </w:num>
  <w:num w:numId="39">
    <w:abstractNumId w:val="29"/>
  </w:num>
  <w:num w:numId="40">
    <w:abstractNumId w:val="18"/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Kadlecová Ludmila JUDr.">
    <w15:presenceInfo w15:providerId="AD" w15:userId="S::l.kadlecova@spucr.cz::acd479a5-d0bb-4e92-947a-831771c4fc52"/>
  </w15:person>
  <w15:person w15:author="Kuchtíčková Lucie Ing.">
    <w15:presenceInfo w15:providerId="AD" w15:userId="S::l.kuchtickova@spucr.cz::030f3ba4-b560-48f9-a6c2-335e8cbdc46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B19"/>
    <w:rsid w:val="00001618"/>
    <w:rsid w:val="00003103"/>
    <w:rsid w:val="00004170"/>
    <w:rsid w:val="000145C3"/>
    <w:rsid w:val="000246D6"/>
    <w:rsid w:val="00026BCD"/>
    <w:rsid w:val="00031BB1"/>
    <w:rsid w:val="00031E15"/>
    <w:rsid w:val="00037CF1"/>
    <w:rsid w:val="000453FC"/>
    <w:rsid w:val="000458BD"/>
    <w:rsid w:val="00050E94"/>
    <w:rsid w:val="00052ADB"/>
    <w:rsid w:val="00053288"/>
    <w:rsid w:val="000559CD"/>
    <w:rsid w:val="000711AF"/>
    <w:rsid w:val="000718D0"/>
    <w:rsid w:val="00073207"/>
    <w:rsid w:val="000735AF"/>
    <w:rsid w:val="00076B04"/>
    <w:rsid w:val="00080D4E"/>
    <w:rsid w:val="000834DA"/>
    <w:rsid w:val="00092614"/>
    <w:rsid w:val="000948C5"/>
    <w:rsid w:val="00095434"/>
    <w:rsid w:val="000A0138"/>
    <w:rsid w:val="000A37DE"/>
    <w:rsid w:val="00101037"/>
    <w:rsid w:val="001063CF"/>
    <w:rsid w:val="00110471"/>
    <w:rsid w:val="00120499"/>
    <w:rsid w:val="001216DB"/>
    <w:rsid w:val="00122441"/>
    <w:rsid w:val="00123D0C"/>
    <w:rsid w:val="00125FB5"/>
    <w:rsid w:val="001339B7"/>
    <w:rsid w:val="0014133A"/>
    <w:rsid w:val="0014530C"/>
    <w:rsid w:val="00151F64"/>
    <w:rsid w:val="001529B2"/>
    <w:rsid w:val="00154381"/>
    <w:rsid w:val="00166C7E"/>
    <w:rsid w:val="001838C4"/>
    <w:rsid w:val="00187419"/>
    <w:rsid w:val="0019057A"/>
    <w:rsid w:val="001A135F"/>
    <w:rsid w:val="001A44BA"/>
    <w:rsid w:val="001A46FA"/>
    <w:rsid w:val="001B4DC8"/>
    <w:rsid w:val="001C0619"/>
    <w:rsid w:val="001C5C37"/>
    <w:rsid w:val="001E0EAA"/>
    <w:rsid w:val="001E3AD2"/>
    <w:rsid w:val="001F7F5E"/>
    <w:rsid w:val="00200D76"/>
    <w:rsid w:val="00211417"/>
    <w:rsid w:val="00216AE1"/>
    <w:rsid w:val="002178BA"/>
    <w:rsid w:val="00217AA7"/>
    <w:rsid w:val="00230BB9"/>
    <w:rsid w:val="00236389"/>
    <w:rsid w:val="002449A1"/>
    <w:rsid w:val="00244C1D"/>
    <w:rsid w:val="00245C7B"/>
    <w:rsid w:val="0025169E"/>
    <w:rsid w:val="0026468F"/>
    <w:rsid w:val="00267CC8"/>
    <w:rsid w:val="00267E15"/>
    <w:rsid w:val="00274CDE"/>
    <w:rsid w:val="002864DA"/>
    <w:rsid w:val="002A0E91"/>
    <w:rsid w:val="002A11FC"/>
    <w:rsid w:val="002A269A"/>
    <w:rsid w:val="002B082D"/>
    <w:rsid w:val="002B248C"/>
    <w:rsid w:val="002D1851"/>
    <w:rsid w:val="002E08DD"/>
    <w:rsid w:val="002F5E5D"/>
    <w:rsid w:val="003014E2"/>
    <w:rsid w:val="00301C4E"/>
    <w:rsid w:val="00312ED6"/>
    <w:rsid w:val="00325832"/>
    <w:rsid w:val="00332612"/>
    <w:rsid w:val="003328BE"/>
    <w:rsid w:val="00346559"/>
    <w:rsid w:val="00350B9E"/>
    <w:rsid w:val="00360125"/>
    <w:rsid w:val="00373D17"/>
    <w:rsid w:val="00381351"/>
    <w:rsid w:val="0038344C"/>
    <w:rsid w:val="003932D1"/>
    <w:rsid w:val="00395F22"/>
    <w:rsid w:val="00395FF2"/>
    <w:rsid w:val="003A0486"/>
    <w:rsid w:val="003A0D1F"/>
    <w:rsid w:val="003A12CC"/>
    <w:rsid w:val="003A70AE"/>
    <w:rsid w:val="003B147D"/>
    <w:rsid w:val="003B5728"/>
    <w:rsid w:val="003B6126"/>
    <w:rsid w:val="003C0AD4"/>
    <w:rsid w:val="003D21B7"/>
    <w:rsid w:val="003D7879"/>
    <w:rsid w:val="003D7C08"/>
    <w:rsid w:val="003E00DA"/>
    <w:rsid w:val="003E0C01"/>
    <w:rsid w:val="003E1FE8"/>
    <w:rsid w:val="003E578B"/>
    <w:rsid w:val="003F59A6"/>
    <w:rsid w:val="0041441D"/>
    <w:rsid w:val="00414852"/>
    <w:rsid w:val="0042192D"/>
    <w:rsid w:val="00423C70"/>
    <w:rsid w:val="0045156F"/>
    <w:rsid w:val="0046199C"/>
    <w:rsid w:val="00463206"/>
    <w:rsid w:val="00463DA1"/>
    <w:rsid w:val="00470EE5"/>
    <w:rsid w:val="00472206"/>
    <w:rsid w:val="00472302"/>
    <w:rsid w:val="004752E1"/>
    <w:rsid w:val="00475B1D"/>
    <w:rsid w:val="00484897"/>
    <w:rsid w:val="00486CA2"/>
    <w:rsid w:val="00495A8D"/>
    <w:rsid w:val="004A405A"/>
    <w:rsid w:val="004B0D74"/>
    <w:rsid w:val="004C5E36"/>
    <w:rsid w:val="004D19FE"/>
    <w:rsid w:val="004E1355"/>
    <w:rsid w:val="004F0679"/>
    <w:rsid w:val="00502776"/>
    <w:rsid w:val="00526154"/>
    <w:rsid w:val="00530307"/>
    <w:rsid w:val="00544B24"/>
    <w:rsid w:val="00547BCC"/>
    <w:rsid w:val="005614E4"/>
    <w:rsid w:val="00561D72"/>
    <w:rsid w:val="00563034"/>
    <w:rsid w:val="005643D1"/>
    <w:rsid w:val="00576629"/>
    <w:rsid w:val="00576CB0"/>
    <w:rsid w:val="00577472"/>
    <w:rsid w:val="00586738"/>
    <w:rsid w:val="005904FF"/>
    <w:rsid w:val="00590AB2"/>
    <w:rsid w:val="00597BAF"/>
    <w:rsid w:val="005B4750"/>
    <w:rsid w:val="005C58A5"/>
    <w:rsid w:val="005C76C3"/>
    <w:rsid w:val="005E61C9"/>
    <w:rsid w:val="006011F6"/>
    <w:rsid w:val="0060665D"/>
    <w:rsid w:val="00615A3D"/>
    <w:rsid w:val="00616722"/>
    <w:rsid w:val="00616E93"/>
    <w:rsid w:val="006330D8"/>
    <w:rsid w:val="00636CB1"/>
    <w:rsid w:val="006411A4"/>
    <w:rsid w:val="006445FC"/>
    <w:rsid w:val="00645032"/>
    <w:rsid w:val="00646665"/>
    <w:rsid w:val="006541F5"/>
    <w:rsid w:val="006569E4"/>
    <w:rsid w:val="006615F7"/>
    <w:rsid w:val="0066185F"/>
    <w:rsid w:val="00661ABF"/>
    <w:rsid w:val="006634E2"/>
    <w:rsid w:val="0066399B"/>
    <w:rsid w:val="00664636"/>
    <w:rsid w:val="006815D8"/>
    <w:rsid w:val="00693320"/>
    <w:rsid w:val="006B054A"/>
    <w:rsid w:val="006B54C6"/>
    <w:rsid w:val="006C3D15"/>
    <w:rsid w:val="006D676E"/>
    <w:rsid w:val="006D6F32"/>
    <w:rsid w:val="006F2866"/>
    <w:rsid w:val="006F4416"/>
    <w:rsid w:val="00703E8C"/>
    <w:rsid w:val="00721128"/>
    <w:rsid w:val="007218FB"/>
    <w:rsid w:val="00721BF6"/>
    <w:rsid w:val="007220A5"/>
    <w:rsid w:val="0073434C"/>
    <w:rsid w:val="007426F3"/>
    <w:rsid w:val="00745CF0"/>
    <w:rsid w:val="00755995"/>
    <w:rsid w:val="00760C2A"/>
    <w:rsid w:val="007637B1"/>
    <w:rsid w:val="00774494"/>
    <w:rsid w:val="0079317F"/>
    <w:rsid w:val="00794114"/>
    <w:rsid w:val="007958B9"/>
    <w:rsid w:val="007A1339"/>
    <w:rsid w:val="007A1FC6"/>
    <w:rsid w:val="007B5508"/>
    <w:rsid w:val="007B6C8C"/>
    <w:rsid w:val="007C4870"/>
    <w:rsid w:val="007C5F1F"/>
    <w:rsid w:val="007D1BDA"/>
    <w:rsid w:val="007D3EAB"/>
    <w:rsid w:val="007D4883"/>
    <w:rsid w:val="007E03E7"/>
    <w:rsid w:val="007F2533"/>
    <w:rsid w:val="007F2841"/>
    <w:rsid w:val="007F6229"/>
    <w:rsid w:val="007F68C4"/>
    <w:rsid w:val="00803839"/>
    <w:rsid w:val="0081462E"/>
    <w:rsid w:val="0082122C"/>
    <w:rsid w:val="008220E4"/>
    <w:rsid w:val="00824CE2"/>
    <w:rsid w:val="0082745D"/>
    <w:rsid w:val="00830C90"/>
    <w:rsid w:val="00834C7B"/>
    <w:rsid w:val="0084744A"/>
    <w:rsid w:val="00850F2F"/>
    <w:rsid w:val="00856FC8"/>
    <w:rsid w:val="0086048A"/>
    <w:rsid w:val="0086088C"/>
    <w:rsid w:val="008613B9"/>
    <w:rsid w:val="008620D5"/>
    <w:rsid w:val="008633F8"/>
    <w:rsid w:val="0086685B"/>
    <w:rsid w:val="008756DA"/>
    <w:rsid w:val="00882B62"/>
    <w:rsid w:val="0089660E"/>
    <w:rsid w:val="008A0D93"/>
    <w:rsid w:val="008A2032"/>
    <w:rsid w:val="008B6A3A"/>
    <w:rsid w:val="008B7DE9"/>
    <w:rsid w:val="008C2596"/>
    <w:rsid w:val="008C2DF0"/>
    <w:rsid w:val="008C4B3D"/>
    <w:rsid w:val="008C602E"/>
    <w:rsid w:val="008D4E02"/>
    <w:rsid w:val="008D62B3"/>
    <w:rsid w:val="008D755D"/>
    <w:rsid w:val="008D79AF"/>
    <w:rsid w:val="008E049A"/>
    <w:rsid w:val="008E051E"/>
    <w:rsid w:val="008E32B2"/>
    <w:rsid w:val="008F6D4A"/>
    <w:rsid w:val="008F7FC9"/>
    <w:rsid w:val="0090747A"/>
    <w:rsid w:val="009216D8"/>
    <w:rsid w:val="00922B4E"/>
    <w:rsid w:val="00922F5C"/>
    <w:rsid w:val="00925587"/>
    <w:rsid w:val="009269A7"/>
    <w:rsid w:val="00930EAC"/>
    <w:rsid w:val="00935DCD"/>
    <w:rsid w:val="00943F4A"/>
    <w:rsid w:val="00967478"/>
    <w:rsid w:val="00967777"/>
    <w:rsid w:val="009725BB"/>
    <w:rsid w:val="00972E6C"/>
    <w:rsid w:val="00973A5E"/>
    <w:rsid w:val="0097548C"/>
    <w:rsid w:val="0099707A"/>
    <w:rsid w:val="009A6E2A"/>
    <w:rsid w:val="009A6F40"/>
    <w:rsid w:val="009A7D1C"/>
    <w:rsid w:val="009B1238"/>
    <w:rsid w:val="009B3B28"/>
    <w:rsid w:val="009B6F8D"/>
    <w:rsid w:val="009D77FE"/>
    <w:rsid w:val="009E25DB"/>
    <w:rsid w:val="009E4053"/>
    <w:rsid w:val="009E50DE"/>
    <w:rsid w:val="009E69C2"/>
    <w:rsid w:val="00A03A56"/>
    <w:rsid w:val="00A06001"/>
    <w:rsid w:val="00A16AFD"/>
    <w:rsid w:val="00A24CAD"/>
    <w:rsid w:val="00A26E5C"/>
    <w:rsid w:val="00A306C2"/>
    <w:rsid w:val="00A33E28"/>
    <w:rsid w:val="00A34426"/>
    <w:rsid w:val="00A355F7"/>
    <w:rsid w:val="00A42CB0"/>
    <w:rsid w:val="00A4384F"/>
    <w:rsid w:val="00A47B49"/>
    <w:rsid w:val="00A62B0B"/>
    <w:rsid w:val="00A8346A"/>
    <w:rsid w:val="00A84B85"/>
    <w:rsid w:val="00A923F6"/>
    <w:rsid w:val="00A95446"/>
    <w:rsid w:val="00AA0B7B"/>
    <w:rsid w:val="00AA1804"/>
    <w:rsid w:val="00AA4ADB"/>
    <w:rsid w:val="00AA5313"/>
    <w:rsid w:val="00AB31C2"/>
    <w:rsid w:val="00AB34FD"/>
    <w:rsid w:val="00AB472E"/>
    <w:rsid w:val="00AB4746"/>
    <w:rsid w:val="00AC6C17"/>
    <w:rsid w:val="00AC7B9A"/>
    <w:rsid w:val="00AF549E"/>
    <w:rsid w:val="00B04178"/>
    <w:rsid w:val="00B207E3"/>
    <w:rsid w:val="00B3223D"/>
    <w:rsid w:val="00B4470E"/>
    <w:rsid w:val="00B45A40"/>
    <w:rsid w:val="00B46010"/>
    <w:rsid w:val="00B53FEA"/>
    <w:rsid w:val="00B72D8D"/>
    <w:rsid w:val="00B73875"/>
    <w:rsid w:val="00B75150"/>
    <w:rsid w:val="00B751C5"/>
    <w:rsid w:val="00B90E36"/>
    <w:rsid w:val="00B933B2"/>
    <w:rsid w:val="00BA3B77"/>
    <w:rsid w:val="00BB002D"/>
    <w:rsid w:val="00BB4203"/>
    <w:rsid w:val="00BD0CD3"/>
    <w:rsid w:val="00BD6BCA"/>
    <w:rsid w:val="00BD78E3"/>
    <w:rsid w:val="00BE1F7D"/>
    <w:rsid w:val="00BE4568"/>
    <w:rsid w:val="00BF2B19"/>
    <w:rsid w:val="00BF5C9A"/>
    <w:rsid w:val="00BF62ED"/>
    <w:rsid w:val="00C13FD0"/>
    <w:rsid w:val="00C15936"/>
    <w:rsid w:val="00C203B8"/>
    <w:rsid w:val="00C23E83"/>
    <w:rsid w:val="00C241A3"/>
    <w:rsid w:val="00C2561A"/>
    <w:rsid w:val="00C350F4"/>
    <w:rsid w:val="00C640D3"/>
    <w:rsid w:val="00C64616"/>
    <w:rsid w:val="00C70132"/>
    <w:rsid w:val="00C8483D"/>
    <w:rsid w:val="00C91EF7"/>
    <w:rsid w:val="00C93D07"/>
    <w:rsid w:val="00C96B7C"/>
    <w:rsid w:val="00CA5038"/>
    <w:rsid w:val="00CA5587"/>
    <w:rsid w:val="00CA6541"/>
    <w:rsid w:val="00CC70FE"/>
    <w:rsid w:val="00CC753E"/>
    <w:rsid w:val="00CE24B6"/>
    <w:rsid w:val="00CE68AA"/>
    <w:rsid w:val="00CE790C"/>
    <w:rsid w:val="00D1443A"/>
    <w:rsid w:val="00D25F6F"/>
    <w:rsid w:val="00D32B8B"/>
    <w:rsid w:val="00D51D5E"/>
    <w:rsid w:val="00D601BF"/>
    <w:rsid w:val="00D61C3D"/>
    <w:rsid w:val="00D6259E"/>
    <w:rsid w:val="00D713E4"/>
    <w:rsid w:val="00D83B48"/>
    <w:rsid w:val="00D83B79"/>
    <w:rsid w:val="00D85A1A"/>
    <w:rsid w:val="00D956C3"/>
    <w:rsid w:val="00DB68FB"/>
    <w:rsid w:val="00DC4C72"/>
    <w:rsid w:val="00DD3251"/>
    <w:rsid w:val="00DD68E3"/>
    <w:rsid w:val="00DD6AFB"/>
    <w:rsid w:val="00DD7BC3"/>
    <w:rsid w:val="00DE75D0"/>
    <w:rsid w:val="00DF3EF7"/>
    <w:rsid w:val="00DF5FD6"/>
    <w:rsid w:val="00DF6A24"/>
    <w:rsid w:val="00E02FCE"/>
    <w:rsid w:val="00E13265"/>
    <w:rsid w:val="00E234E7"/>
    <w:rsid w:val="00E23E3E"/>
    <w:rsid w:val="00E2422B"/>
    <w:rsid w:val="00E30146"/>
    <w:rsid w:val="00E350AF"/>
    <w:rsid w:val="00E4071B"/>
    <w:rsid w:val="00E51C2C"/>
    <w:rsid w:val="00E52A2C"/>
    <w:rsid w:val="00E6175B"/>
    <w:rsid w:val="00E67EE8"/>
    <w:rsid w:val="00E73632"/>
    <w:rsid w:val="00E76633"/>
    <w:rsid w:val="00E842DC"/>
    <w:rsid w:val="00E87CEF"/>
    <w:rsid w:val="00E92619"/>
    <w:rsid w:val="00EA0018"/>
    <w:rsid w:val="00EA0FC3"/>
    <w:rsid w:val="00EA4879"/>
    <w:rsid w:val="00EC1BA2"/>
    <w:rsid w:val="00EC3911"/>
    <w:rsid w:val="00ED2145"/>
    <w:rsid w:val="00EE2D06"/>
    <w:rsid w:val="00EE39B7"/>
    <w:rsid w:val="00EF6D19"/>
    <w:rsid w:val="00EF7A64"/>
    <w:rsid w:val="00EF7BC6"/>
    <w:rsid w:val="00F05046"/>
    <w:rsid w:val="00F05B5A"/>
    <w:rsid w:val="00F21FA4"/>
    <w:rsid w:val="00F25D08"/>
    <w:rsid w:val="00F26DA0"/>
    <w:rsid w:val="00F27D78"/>
    <w:rsid w:val="00F303DC"/>
    <w:rsid w:val="00F323EE"/>
    <w:rsid w:val="00F33377"/>
    <w:rsid w:val="00F4523F"/>
    <w:rsid w:val="00F45421"/>
    <w:rsid w:val="00F46648"/>
    <w:rsid w:val="00F5177A"/>
    <w:rsid w:val="00F52265"/>
    <w:rsid w:val="00F5793D"/>
    <w:rsid w:val="00F66571"/>
    <w:rsid w:val="00F803C3"/>
    <w:rsid w:val="00F8737C"/>
    <w:rsid w:val="00F90189"/>
    <w:rsid w:val="00FB22EB"/>
    <w:rsid w:val="00FB3944"/>
    <w:rsid w:val="00FB7B5D"/>
    <w:rsid w:val="00FC2DC3"/>
    <w:rsid w:val="00FC4053"/>
    <w:rsid w:val="00FC6924"/>
    <w:rsid w:val="00FE51B5"/>
    <w:rsid w:val="00FE7788"/>
    <w:rsid w:val="00FF4FB3"/>
    <w:rsid w:val="00FF5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1AE55F7"/>
  <w15:docId w15:val="{7F02A81A-279F-4BAD-BFCB-12AD4DD54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1.1."/>
    <w:basedOn w:val="Normln"/>
    <w:uiPriority w:val="34"/>
    <w:qFormat/>
    <w:rsid w:val="005643D1"/>
    <w:pPr>
      <w:ind w:left="720"/>
      <w:contextualSpacing/>
    </w:pPr>
  </w:style>
  <w:style w:type="paragraph" w:customStyle="1" w:styleId="TSlneksmlouvy">
    <w:name w:val="TS Článek smlouvy"/>
    <w:basedOn w:val="Normln"/>
    <w:next w:val="Normln"/>
    <w:link w:val="TSlneksmlouvyChar"/>
    <w:rsid w:val="00D6259E"/>
    <w:pPr>
      <w:keepNext/>
      <w:numPr>
        <w:numId w:val="2"/>
      </w:numPr>
      <w:suppressAutoHyphens/>
      <w:spacing w:before="480" w:after="240" w:line="280" w:lineRule="exact"/>
      <w:jc w:val="center"/>
      <w:outlineLvl w:val="0"/>
    </w:pPr>
    <w:rPr>
      <w:rFonts w:ascii="Arial" w:eastAsia="Times New Roman" w:hAnsi="Arial" w:cs="Times New Roman"/>
      <w:b/>
      <w:szCs w:val="24"/>
      <w:u w:val="single"/>
      <w:lang w:val="x-none"/>
    </w:rPr>
  </w:style>
  <w:style w:type="character" w:styleId="Hypertextovodkaz">
    <w:name w:val="Hyperlink"/>
    <w:basedOn w:val="Standardnpsmoodstavce"/>
    <w:uiPriority w:val="99"/>
    <w:unhideWhenUsed/>
    <w:rsid w:val="00D6259E"/>
    <w:rPr>
      <w:color w:val="0000FF" w:themeColor="hyperlink"/>
      <w:u w:val="single"/>
    </w:rPr>
  </w:style>
  <w:style w:type="character" w:styleId="Odkaznakoment">
    <w:name w:val="annotation reference"/>
    <w:uiPriority w:val="99"/>
    <w:unhideWhenUsed/>
    <w:rsid w:val="00A26E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E5C"/>
    <w:pPr>
      <w:spacing w:after="120" w:line="280" w:lineRule="exact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E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6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6E5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C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3D15"/>
  </w:style>
  <w:style w:type="paragraph" w:styleId="Zpat">
    <w:name w:val="footer"/>
    <w:basedOn w:val="Normln"/>
    <w:link w:val="ZpatChar"/>
    <w:uiPriority w:val="99"/>
    <w:unhideWhenUsed/>
    <w:rsid w:val="006C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3D1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5446"/>
    <w:pPr>
      <w:spacing w:after="200" w:line="240" w:lineRule="auto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5446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SlneksmlouvyChar">
    <w:name w:val="TS Článek smlouvy Char"/>
    <w:link w:val="TSlneksmlouvy"/>
    <w:rsid w:val="00E23E3E"/>
    <w:rPr>
      <w:rFonts w:ascii="Arial" w:eastAsia="Times New Roman" w:hAnsi="Arial" w:cs="Times New Roman"/>
      <w:b/>
      <w:szCs w:val="24"/>
      <w:u w:val="single"/>
      <w:lang w:val="x-none"/>
    </w:rPr>
  </w:style>
  <w:style w:type="paragraph" w:customStyle="1" w:styleId="TSTextlnkuslovan">
    <w:name w:val="TS Text článku číslovaný"/>
    <w:basedOn w:val="Normln"/>
    <w:link w:val="TSTextlnkuslovanChar"/>
    <w:rsid w:val="00E23E3E"/>
    <w:pPr>
      <w:spacing w:after="120" w:line="280" w:lineRule="exact"/>
      <w:jc w:val="both"/>
    </w:pPr>
    <w:rPr>
      <w:rFonts w:ascii="Arial" w:eastAsia="Times New Roman" w:hAnsi="Arial" w:cs="Times New Roman"/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E23E3E"/>
    <w:rPr>
      <w:rFonts w:ascii="Arial" w:eastAsia="Times New Roman" w:hAnsi="Arial" w:cs="Times New Roman"/>
      <w:szCs w:val="24"/>
      <w:lang w:val="x-none" w:eastAsia="x-none"/>
    </w:rPr>
  </w:style>
  <w:style w:type="paragraph" w:customStyle="1" w:styleId="Default">
    <w:name w:val="Default"/>
    <w:rsid w:val="009E50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97504-5FB0-47B0-B96A-120B3A0EF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23</Pages>
  <Words>9180</Words>
  <Characters>54165</Characters>
  <Application>Microsoft Office Word</Application>
  <DocSecurity>0</DocSecurity>
  <Lines>451</Lines>
  <Paragraphs>126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Lukešová Simona JUDr.</dc:creator>
  <cp:lastModifiedBy>Kuchtíčková Lucie Ing.</cp:lastModifiedBy>
  <cp:revision>3</cp:revision>
  <cp:lastPrinted>2019-09-09T04:23:00Z</cp:lastPrinted>
  <dcterms:created xsi:type="dcterms:W3CDTF">2021-05-31T07:51:00Z</dcterms:created>
  <dcterms:modified xsi:type="dcterms:W3CDTF">2021-05-31T12:35:00Z</dcterms:modified>
</cp:coreProperties>
</file>